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D7B7C" w14:textId="3F4EEE8E" w:rsidR="0080262E" w:rsidRPr="0080262E" w:rsidRDefault="0080262E" w:rsidP="0080262E">
      <w:pPr>
        <w:rPr>
          <w:rFonts w:ascii="Times New Roman" w:hAnsi="Times New Roman" w:cs="Times New Roman"/>
          <w:sz w:val="20"/>
          <w:szCs w:val="20"/>
        </w:rPr>
      </w:pPr>
      <w:r w:rsidRPr="00C639FC">
        <w:rPr>
          <w:rFonts w:ascii="Times New Roman" w:hAnsi="Times New Roman" w:cs="Times New Roman"/>
          <w:b/>
          <w:sz w:val="20"/>
          <w:szCs w:val="20"/>
        </w:rPr>
        <w:t xml:space="preserve">TABLE </w:t>
      </w:r>
      <w:r w:rsidR="00652553">
        <w:rPr>
          <w:rFonts w:ascii="Times New Roman" w:hAnsi="Times New Roman" w:cs="Times New Roman"/>
          <w:b/>
          <w:sz w:val="20"/>
          <w:szCs w:val="20"/>
        </w:rPr>
        <w:t>1</w:t>
      </w:r>
      <w:r w:rsidRPr="00C639FC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80262E">
        <w:rPr>
          <w:rFonts w:ascii="Times New Roman" w:hAnsi="Times New Roman" w:cs="Times New Roman"/>
          <w:sz w:val="20"/>
          <w:szCs w:val="20"/>
        </w:rPr>
        <w:t xml:space="preserve">Trace element analyses of </w:t>
      </w:r>
      <w:r w:rsidR="009D3C34">
        <w:rPr>
          <w:rFonts w:ascii="Times New Roman" w:hAnsi="Times New Roman" w:cs="Times New Roman"/>
          <w:sz w:val="20"/>
          <w:szCs w:val="20"/>
        </w:rPr>
        <w:t>spinel and melt</w:t>
      </w:r>
      <w:r w:rsidRPr="0080262E">
        <w:rPr>
          <w:rFonts w:ascii="Times New Roman" w:hAnsi="Times New Roman" w:cs="Times New Roman"/>
          <w:sz w:val="20"/>
          <w:szCs w:val="20"/>
        </w:rPr>
        <w:t>, and spinel pa</w:t>
      </w:r>
      <w:r w:rsidR="00F10403">
        <w:rPr>
          <w:rFonts w:ascii="Times New Roman" w:hAnsi="Times New Roman" w:cs="Times New Roman"/>
          <w:sz w:val="20"/>
          <w:szCs w:val="20"/>
        </w:rPr>
        <w:t>rtition coef</w:t>
      </w:r>
      <w:r w:rsidR="00BD2635">
        <w:rPr>
          <w:rFonts w:ascii="Times New Roman" w:hAnsi="Times New Roman" w:cs="Times New Roman"/>
          <w:sz w:val="20"/>
          <w:szCs w:val="20"/>
        </w:rPr>
        <w:t>ficients.</w:t>
      </w:r>
    </w:p>
    <w:p w14:paraId="3CD6FCB1" w14:textId="1B028135" w:rsidR="0080262E" w:rsidRPr="0080262E" w:rsidRDefault="00B22290" w:rsidP="00A5527E">
      <w:pPr>
        <w:pBdr>
          <w:top w:val="single" w:sz="4" w:space="1" w:color="auto"/>
        </w:pBdr>
        <w:rPr>
          <w:rFonts w:ascii="Times New Roman" w:hAnsi="Times New Roman" w:cs="Times New Roman"/>
          <w:sz w:val="20"/>
          <w:szCs w:val="20"/>
        </w:rPr>
      </w:pPr>
      <w:r w:rsidRPr="00DC7189">
        <w:rPr>
          <w:rFonts w:ascii="Times New Roman" w:hAnsi="Times New Roman" w:cs="Times New Roman"/>
          <w:sz w:val="20"/>
          <w:szCs w:val="20"/>
        </w:rPr>
        <w:t>Exp.</w:t>
      </w:r>
      <w:r>
        <w:rPr>
          <w:rFonts w:ascii="Times New Roman" w:hAnsi="Times New Roman" w:cs="Times New Roman"/>
          <w:sz w:val="20"/>
          <w:szCs w:val="20"/>
        </w:rPr>
        <w:t xml:space="preserve"> #</w:t>
      </w:r>
      <w:r w:rsidR="00862204">
        <w:rPr>
          <w:rFonts w:ascii="Times New Roman" w:hAnsi="Times New Roman" w:cs="Times New Roman" w:hint="eastAsia"/>
          <w:sz w:val="20"/>
          <w:szCs w:val="20"/>
        </w:rPr>
        <w:tab/>
      </w:r>
      <w:r w:rsidR="00B84137">
        <w:rPr>
          <w:rFonts w:ascii="Times New Roman" w:hAnsi="Times New Roman" w:cs="Times New Roman" w:hint="eastAsia"/>
          <w:sz w:val="20"/>
          <w:szCs w:val="20"/>
        </w:rPr>
        <w:t>LMD</w:t>
      </w:r>
      <w:r w:rsidR="0080262E" w:rsidRPr="0080262E">
        <w:rPr>
          <w:rFonts w:ascii="Times New Roman" w:hAnsi="Times New Roman" w:cs="Times New Roman"/>
          <w:sz w:val="20"/>
          <w:szCs w:val="20"/>
        </w:rPr>
        <w:t>565</w:t>
      </w:r>
      <w:r w:rsidR="0080262E" w:rsidRPr="0080262E">
        <w:rPr>
          <w:rFonts w:ascii="Times New Roman" w:hAnsi="Times New Roman" w:cs="Times New Roman"/>
          <w:sz w:val="20"/>
          <w:szCs w:val="20"/>
        </w:rPr>
        <w:tab/>
      </w:r>
      <w:r w:rsidR="0080262E" w:rsidRPr="0080262E">
        <w:rPr>
          <w:rFonts w:ascii="Times New Roman" w:hAnsi="Times New Roman" w:cs="Times New Roman"/>
          <w:sz w:val="20"/>
          <w:szCs w:val="20"/>
        </w:rPr>
        <w:tab/>
      </w:r>
      <w:r w:rsidR="0080262E" w:rsidRPr="0080262E">
        <w:rPr>
          <w:rFonts w:ascii="Times New Roman" w:hAnsi="Times New Roman" w:cs="Times New Roman"/>
          <w:sz w:val="20"/>
          <w:szCs w:val="20"/>
        </w:rPr>
        <w:tab/>
      </w:r>
      <w:r w:rsidR="00B84137">
        <w:rPr>
          <w:rFonts w:ascii="Times New Roman" w:hAnsi="Times New Roman" w:cs="Times New Roman" w:hint="eastAsia"/>
          <w:sz w:val="20"/>
          <w:szCs w:val="20"/>
        </w:rPr>
        <w:tab/>
      </w:r>
      <w:r w:rsidR="00B84137">
        <w:rPr>
          <w:rFonts w:ascii="Times New Roman" w:hAnsi="Times New Roman" w:cs="Times New Roman" w:hint="eastAsia"/>
          <w:sz w:val="20"/>
          <w:szCs w:val="20"/>
        </w:rPr>
        <w:tab/>
      </w:r>
      <w:r w:rsidR="00B84137">
        <w:rPr>
          <w:rFonts w:ascii="Times New Roman" w:hAnsi="Times New Roman" w:cs="Times New Roman" w:hint="eastAsia"/>
          <w:sz w:val="20"/>
          <w:szCs w:val="20"/>
        </w:rPr>
        <w:tab/>
      </w:r>
      <w:r w:rsidR="00B84137">
        <w:rPr>
          <w:rFonts w:ascii="Times New Roman" w:hAnsi="Times New Roman" w:cs="Times New Roman" w:hint="eastAsia"/>
          <w:sz w:val="20"/>
          <w:szCs w:val="20"/>
        </w:rPr>
        <w:tab/>
        <w:t>LMD</w:t>
      </w:r>
      <w:r w:rsidR="0080262E" w:rsidRPr="0080262E">
        <w:rPr>
          <w:rFonts w:ascii="Times New Roman" w:hAnsi="Times New Roman" w:cs="Times New Roman"/>
          <w:sz w:val="20"/>
          <w:szCs w:val="20"/>
        </w:rPr>
        <w:t>564</w:t>
      </w:r>
      <w:r w:rsidR="0080262E" w:rsidRPr="0080262E">
        <w:rPr>
          <w:rFonts w:ascii="Times New Roman" w:hAnsi="Times New Roman" w:cs="Times New Roman"/>
          <w:sz w:val="20"/>
          <w:szCs w:val="20"/>
        </w:rPr>
        <w:tab/>
      </w:r>
    </w:p>
    <w:p w14:paraId="1EA8F86E" w14:textId="438C493E" w:rsidR="0080262E" w:rsidRPr="0080262E" w:rsidRDefault="0080262E" w:rsidP="0080262E">
      <w:pPr>
        <w:rPr>
          <w:rFonts w:ascii="Times New Roman" w:hAnsi="Times New Roman" w:cs="Times New Roman"/>
          <w:sz w:val="20"/>
          <w:szCs w:val="20"/>
        </w:rPr>
      </w:pPr>
      <w:r w:rsidRPr="00B22290">
        <w:rPr>
          <w:rFonts w:ascii="Times New Roman" w:hAnsi="Times New Roman" w:cs="Times New Roman"/>
          <w:i/>
          <w:sz w:val="20"/>
          <w:szCs w:val="20"/>
        </w:rPr>
        <w:t>P</w:t>
      </w:r>
      <w:r w:rsidR="00DA7466">
        <w:rPr>
          <w:rFonts w:ascii="Times New Roman" w:hAnsi="Times New Roman" w:cs="Times New Roman" w:hint="eastAsia"/>
          <w:i/>
          <w:sz w:val="20"/>
          <w:szCs w:val="20"/>
        </w:rPr>
        <w:t>/T</w:t>
      </w:r>
      <w:r w:rsidR="00B22290"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  <w:t>3</w:t>
      </w:r>
      <w:r w:rsidR="004A0BA9">
        <w:rPr>
          <w:rFonts w:ascii="Times New Roman" w:hAnsi="Times New Roman" w:cs="Times New Roman"/>
          <w:sz w:val="20"/>
          <w:szCs w:val="20"/>
        </w:rPr>
        <w:t xml:space="preserve"> GP</w:t>
      </w:r>
      <w:r w:rsidR="004A0BA9">
        <w:rPr>
          <w:rFonts w:ascii="Times New Roman" w:hAnsi="Times New Roman" w:cs="Times New Roman" w:hint="eastAsia"/>
          <w:sz w:val="20"/>
          <w:szCs w:val="20"/>
        </w:rPr>
        <w:t>a</w:t>
      </w:r>
      <w:r w:rsidR="00DA7466">
        <w:rPr>
          <w:rFonts w:ascii="Times New Roman" w:hAnsi="Times New Roman" w:cs="Times New Roman" w:hint="eastAsia"/>
          <w:sz w:val="20"/>
          <w:szCs w:val="20"/>
        </w:rPr>
        <w:t>/1500</w:t>
      </w:r>
      <w:r w:rsidR="004A0BA9">
        <w:rPr>
          <w:rFonts w:ascii="Times New Roman" w:hAnsi="Times New Roman" w:cs="Times New Roman"/>
          <w:sz w:val="20"/>
          <w:szCs w:val="20"/>
        </w:rPr>
        <w:t xml:space="preserve"> </w:t>
      </w:r>
      <w:r w:rsidR="004A0BA9" w:rsidRPr="004A0BA9">
        <w:rPr>
          <w:rFonts w:ascii="Times New Roman" w:hAnsi="Times New Roman" w:cs="Times New Roman" w:hint="eastAsia"/>
          <w:sz w:val="20"/>
          <w:szCs w:val="20"/>
          <w:vertAlign w:val="superscript"/>
        </w:rPr>
        <w:t>o</w:t>
      </w:r>
      <w:r w:rsidR="004A0BA9">
        <w:rPr>
          <w:rFonts w:ascii="Times New Roman" w:hAnsi="Times New Roman" w:cs="Times New Roman" w:hint="eastAsia"/>
          <w:sz w:val="20"/>
          <w:szCs w:val="20"/>
        </w:rPr>
        <w:t>C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="00E64BE9">
        <w:rPr>
          <w:rFonts w:ascii="Times New Roman" w:hAnsi="Times New Roman" w:cs="Times New Roman" w:hint="eastAsia"/>
          <w:sz w:val="20"/>
          <w:szCs w:val="20"/>
        </w:rPr>
        <w:tab/>
      </w:r>
      <w:r w:rsidR="00E64BE9">
        <w:rPr>
          <w:rFonts w:ascii="Times New Roman" w:hAnsi="Times New Roman" w:cs="Times New Roman" w:hint="eastAsia"/>
          <w:sz w:val="20"/>
          <w:szCs w:val="20"/>
        </w:rPr>
        <w:tab/>
      </w:r>
      <w:r w:rsidR="004A0BA9">
        <w:rPr>
          <w:rFonts w:ascii="Times New Roman" w:hAnsi="Times New Roman" w:cs="Times New Roman"/>
          <w:sz w:val="20"/>
          <w:szCs w:val="20"/>
        </w:rPr>
        <w:t>4 GP</w:t>
      </w:r>
      <w:r w:rsidR="004A0BA9">
        <w:rPr>
          <w:rFonts w:ascii="Times New Roman" w:hAnsi="Times New Roman" w:cs="Times New Roman" w:hint="eastAsia"/>
          <w:sz w:val="20"/>
          <w:szCs w:val="20"/>
        </w:rPr>
        <w:t>a/1500</w:t>
      </w:r>
      <w:r w:rsidR="004A0BA9">
        <w:rPr>
          <w:rFonts w:ascii="Times New Roman" w:hAnsi="Times New Roman" w:cs="Times New Roman"/>
          <w:sz w:val="20"/>
          <w:szCs w:val="20"/>
        </w:rPr>
        <w:t xml:space="preserve"> </w:t>
      </w:r>
      <w:r w:rsidR="004A0BA9" w:rsidRPr="004A0BA9">
        <w:rPr>
          <w:rFonts w:ascii="Times New Roman" w:hAnsi="Times New Roman" w:cs="Times New Roman" w:hint="eastAsia"/>
          <w:sz w:val="20"/>
          <w:szCs w:val="20"/>
          <w:vertAlign w:val="superscript"/>
        </w:rPr>
        <w:t>o</w:t>
      </w:r>
      <w:r w:rsidR="004A0BA9">
        <w:rPr>
          <w:rFonts w:ascii="Times New Roman" w:hAnsi="Times New Roman" w:cs="Times New Roman" w:hint="eastAsia"/>
          <w:sz w:val="20"/>
          <w:szCs w:val="20"/>
        </w:rPr>
        <w:t>C</w:t>
      </w:r>
      <w:r w:rsidRPr="0080262E">
        <w:rPr>
          <w:rFonts w:ascii="Times New Roman" w:hAnsi="Times New Roman" w:cs="Times New Roman"/>
          <w:sz w:val="20"/>
          <w:szCs w:val="20"/>
        </w:rPr>
        <w:tab/>
      </w:r>
    </w:p>
    <w:p w14:paraId="26C45F36" w14:textId="0DB8630E" w:rsidR="0080262E" w:rsidRPr="0080262E" w:rsidRDefault="0080262E" w:rsidP="00925A25">
      <w:pPr>
        <w:pBdr>
          <w:bottom w:val="single" w:sz="4" w:space="1" w:color="auto"/>
        </w:pBd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Phase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Sp</w:t>
      </w:r>
      <w:r w:rsidR="00AD209B">
        <w:rPr>
          <w:rFonts w:ascii="Times New Roman" w:hAnsi="Times New Roman" w:cs="Times New Roman" w:hint="eastAsia"/>
          <w:sz w:val="20"/>
          <w:szCs w:val="20"/>
        </w:rPr>
        <w:t>(7)</w:t>
      </w:r>
      <w:r w:rsidR="00CC49C0">
        <w:rPr>
          <w:rFonts w:ascii="Times New Roman" w:hAnsi="Times New Roman" w:cs="Times New Roman"/>
          <w:sz w:val="20"/>
          <w:szCs w:val="20"/>
          <w:vertAlign w:val="superscript"/>
        </w:rPr>
        <w:t>a</w:t>
      </w:r>
      <w:r>
        <w:rPr>
          <w:rFonts w:ascii="Times New Roman" w:hAnsi="Times New Roman" w:cs="Times New Roman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Melt</w:t>
      </w:r>
      <w:r w:rsidR="00AD209B">
        <w:rPr>
          <w:rFonts w:ascii="Times New Roman" w:hAnsi="Times New Roman" w:cs="Times New Roman" w:hint="eastAsia"/>
          <w:sz w:val="20"/>
          <w:szCs w:val="20"/>
        </w:rPr>
        <w:t>(6)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="00AD209B">
        <w:rPr>
          <w:rFonts w:ascii="Times New Roman" w:hAnsi="Times New Roman" w:cs="Times New Roman" w:hint="eastAsia"/>
          <w:sz w:val="20"/>
          <w:szCs w:val="20"/>
        </w:rPr>
        <w:tab/>
      </w:r>
      <w:r w:rsidRPr="00DC63F7">
        <w:rPr>
          <w:rFonts w:ascii="Times New Roman" w:hAnsi="Times New Roman" w:cs="Times New Roman"/>
          <w:i/>
          <w:sz w:val="20"/>
          <w:szCs w:val="20"/>
        </w:rPr>
        <w:t>D</w:t>
      </w:r>
      <w:r w:rsidRPr="00B22290">
        <w:rPr>
          <w:rFonts w:ascii="Times New Roman" w:hAnsi="Times New Roman" w:cs="Times New Roman"/>
          <w:sz w:val="20"/>
          <w:szCs w:val="20"/>
          <w:vertAlign w:val="subscript"/>
        </w:rPr>
        <w:t>sp</w:t>
      </w:r>
      <w:r w:rsidR="00AD209B" w:rsidRPr="00AD209B">
        <w:rPr>
          <w:rFonts w:ascii="Times New Roman" w:hAnsi="Times New Roman" w:cs="Times New Roman" w:hint="eastAsia"/>
          <w:sz w:val="20"/>
          <w:szCs w:val="20"/>
        </w:rPr>
        <w:t>(6)</w:t>
      </w:r>
      <w:r w:rsidR="00AD209B">
        <w:rPr>
          <w:rFonts w:ascii="Times New Roman" w:hAnsi="Times New Roman" w:cs="Times New Roman" w:hint="eastAsia"/>
          <w:sz w:val="20"/>
          <w:szCs w:val="20"/>
        </w:rPr>
        <w:tab/>
      </w:r>
      <w:r w:rsidR="00AD209B"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Sp</w:t>
      </w:r>
      <w:r w:rsidR="00AD209B">
        <w:rPr>
          <w:rFonts w:ascii="Times New Roman" w:hAnsi="Times New Roman" w:cs="Times New Roman" w:hint="eastAsia"/>
          <w:sz w:val="20"/>
          <w:szCs w:val="20"/>
        </w:rPr>
        <w:t>(6)</w:t>
      </w:r>
      <w:r>
        <w:rPr>
          <w:rFonts w:ascii="Times New Roman" w:hAnsi="Times New Roman" w:cs="Times New Roman"/>
          <w:sz w:val="20"/>
          <w:szCs w:val="20"/>
        </w:rPr>
        <w:tab/>
      </w:r>
      <w:r w:rsidR="00312BB3"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Melt</w:t>
      </w:r>
      <w:r w:rsidR="00AD209B">
        <w:rPr>
          <w:rFonts w:ascii="Times New Roman" w:hAnsi="Times New Roman" w:cs="Times New Roman" w:hint="eastAsia"/>
          <w:sz w:val="20"/>
          <w:szCs w:val="20"/>
        </w:rPr>
        <w:t>(6)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="00AD209B">
        <w:rPr>
          <w:rFonts w:ascii="Times New Roman" w:hAnsi="Times New Roman" w:cs="Times New Roman" w:hint="eastAsia"/>
          <w:sz w:val="20"/>
          <w:szCs w:val="20"/>
        </w:rPr>
        <w:tab/>
      </w:r>
      <w:proofErr w:type="gramStart"/>
      <w:r w:rsidRPr="00DC63F7">
        <w:rPr>
          <w:rFonts w:ascii="Times New Roman" w:hAnsi="Times New Roman" w:cs="Times New Roman"/>
          <w:i/>
          <w:sz w:val="20"/>
          <w:szCs w:val="20"/>
        </w:rPr>
        <w:t>D</w:t>
      </w:r>
      <w:r w:rsidRPr="00B22290">
        <w:rPr>
          <w:rFonts w:ascii="Times New Roman" w:hAnsi="Times New Roman" w:cs="Times New Roman"/>
          <w:sz w:val="20"/>
          <w:szCs w:val="20"/>
          <w:vertAlign w:val="subscript"/>
        </w:rPr>
        <w:t>sp</w:t>
      </w:r>
      <w:r w:rsidR="00AD209B" w:rsidRPr="00AD209B">
        <w:rPr>
          <w:rFonts w:ascii="Times New Roman" w:hAnsi="Times New Roman" w:cs="Times New Roman" w:hint="eastAsia"/>
          <w:sz w:val="20"/>
          <w:szCs w:val="20"/>
        </w:rPr>
        <w:t>(</w:t>
      </w:r>
      <w:proofErr w:type="gramEnd"/>
      <w:r w:rsidR="00AD209B" w:rsidRPr="00AD209B">
        <w:rPr>
          <w:rFonts w:ascii="Times New Roman" w:hAnsi="Times New Roman" w:cs="Times New Roman" w:hint="eastAsia"/>
          <w:sz w:val="20"/>
          <w:szCs w:val="20"/>
        </w:rPr>
        <w:t>6)</w:t>
      </w:r>
    </w:p>
    <w:p w14:paraId="54C98C9A" w14:textId="08CA31C8" w:rsidR="0080262E" w:rsidRPr="0080262E" w:rsidRDefault="0080262E" w:rsidP="0080262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</w:t>
      </w:r>
      <w:r w:rsidR="0069708C" w:rsidRPr="0069708C">
        <w:rPr>
          <w:rFonts w:ascii="Times New Roman" w:hAnsi="Times New Roman" w:cs="Times New Roman" w:hint="eastAsia"/>
          <w:sz w:val="20"/>
          <w:szCs w:val="20"/>
          <w:vertAlign w:val="superscript"/>
        </w:rPr>
        <w:t>23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9.9</w:t>
      </w:r>
      <w:r>
        <w:rPr>
          <w:rFonts w:ascii="Times New Roman" w:hAnsi="Times New Roman" w:cs="Times New Roman"/>
          <w:sz w:val="20"/>
          <w:szCs w:val="20"/>
        </w:rPr>
        <w:tab/>
      </w:r>
      <w:r w:rsidR="00312BB3"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237.6(11)</w:t>
      </w:r>
      <w:r w:rsidR="00CC49C0">
        <w:rPr>
          <w:rFonts w:ascii="Times New Roman" w:hAnsi="Times New Roman" w:cs="Times New Roman"/>
          <w:sz w:val="20"/>
          <w:szCs w:val="20"/>
          <w:vertAlign w:val="superscript"/>
        </w:rPr>
        <w:t>b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0.042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b.d.l</w:t>
      </w:r>
      <w:r w:rsidR="00CC49C0">
        <w:rPr>
          <w:rFonts w:ascii="Times New Roman" w:hAnsi="Times New Roman" w:cs="Times New Roman"/>
          <w:sz w:val="20"/>
          <w:szCs w:val="20"/>
          <w:vertAlign w:val="superscript"/>
        </w:rPr>
        <w:t>c</w:t>
      </w:r>
      <w:r w:rsidR="00312BB3">
        <w:rPr>
          <w:rFonts w:ascii="Times New Roman" w:hAnsi="Times New Roman" w:cs="Times New Roman" w:hint="eastAsia"/>
          <w:sz w:val="20"/>
          <w:szCs w:val="20"/>
        </w:rPr>
        <w:tab/>
      </w:r>
      <w:r w:rsidR="00312BB3"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39</w:t>
      </w:r>
      <w:r w:rsidR="005C369D">
        <w:rPr>
          <w:rFonts w:ascii="Times New Roman" w:hAnsi="Times New Roman" w:cs="Times New Roman"/>
          <w:sz w:val="20"/>
          <w:szCs w:val="20"/>
        </w:rPr>
        <w:t>5(16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="00BD2635">
        <w:rPr>
          <w:rFonts w:ascii="Times New Roman" w:hAnsi="Times New Roman" w:cs="Times New Roman" w:hint="eastAsia"/>
          <w:sz w:val="20"/>
          <w:szCs w:val="20"/>
        </w:rPr>
        <w:tab/>
      </w:r>
      <w:r w:rsidR="00BD2635">
        <w:rPr>
          <w:rFonts w:ascii="Times New Roman" w:hAnsi="Times New Roman" w:cs="Times New Roman" w:hint="eastAsia"/>
          <w:sz w:val="20"/>
          <w:szCs w:val="20"/>
        </w:rPr>
        <w:tab/>
      </w:r>
    </w:p>
    <w:p w14:paraId="5323DEFD" w14:textId="1C5D8486" w:rsidR="0080262E" w:rsidRPr="0080262E" w:rsidRDefault="0080262E" w:rsidP="0080262E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Si</w:t>
      </w:r>
      <w:r w:rsidR="0069708C" w:rsidRPr="0069708C">
        <w:rPr>
          <w:rFonts w:ascii="Times New Roman" w:hAnsi="Times New Roman" w:cs="Times New Roman" w:hint="eastAsia"/>
          <w:sz w:val="20"/>
          <w:szCs w:val="20"/>
          <w:vertAlign w:val="superscript"/>
        </w:rPr>
        <w:t>29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4650(460)</w:t>
      </w:r>
      <w:r w:rsidRPr="0080262E">
        <w:rPr>
          <w:rFonts w:ascii="Times New Roman" w:hAnsi="Times New Roman" w:cs="Times New Roman"/>
          <w:sz w:val="20"/>
          <w:szCs w:val="20"/>
        </w:rPr>
        <w:tab/>
        <w:t>13</w:t>
      </w:r>
      <w:r>
        <w:rPr>
          <w:rFonts w:ascii="Times New Roman" w:hAnsi="Times New Roman" w:cs="Times New Roman"/>
          <w:sz w:val="20"/>
          <w:szCs w:val="20"/>
        </w:rPr>
        <w:t>5659(1401)</w:t>
      </w:r>
      <w:r>
        <w:rPr>
          <w:rFonts w:ascii="Times New Roman" w:hAnsi="Times New Roman" w:cs="Times New Roman"/>
          <w:sz w:val="20"/>
          <w:szCs w:val="20"/>
        </w:rPr>
        <w:tab/>
        <w:t>0.034(3)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6392(1036)</w:t>
      </w:r>
      <w:r>
        <w:rPr>
          <w:rFonts w:ascii="Times New Roman" w:hAnsi="Times New Roman" w:cs="Times New Roman"/>
          <w:sz w:val="20"/>
          <w:szCs w:val="20"/>
        </w:rPr>
        <w:tab/>
      </w:r>
      <w:r w:rsidR="00BD2635">
        <w:rPr>
          <w:rFonts w:ascii="Times New Roman" w:hAnsi="Times New Roman" w:cs="Times New Roman"/>
          <w:sz w:val="20"/>
          <w:szCs w:val="20"/>
        </w:rPr>
        <w:t>105360(5074)</w:t>
      </w:r>
      <w:r w:rsidR="00BD2635">
        <w:rPr>
          <w:rFonts w:ascii="Times New Roman" w:hAnsi="Times New Roman" w:cs="Times New Roman"/>
          <w:sz w:val="20"/>
          <w:szCs w:val="20"/>
        </w:rPr>
        <w:tab/>
        <w:t>0.061(10)</w:t>
      </w:r>
    </w:p>
    <w:p w14:paraId="222E7118" w14:textId="3AD42F36" w:rsidR="0080262E" w:rsidRPr="0080262E" w:rsidRDefault="0080262E" w:rsidP="0080262E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P</w:t>
      </w:r>
      <w:r w:rsidR="0069708C" w:rsidRPr="0069708C">
        <w:rPr>
          <w:rFonts w:ascii="Times New Roman" w:hAnsi="Times New Roman" w:cs="Times New Roman" w:hint="eastAsia"/>
          <w:sz w:val="20"/>
          <w:szCs w:val="20"/>
          <w:vertAlign w:val="superscript"/>
        </w:rPr>
        <w:t>31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27.3(59)</w:t>
      </w:r>
      <w:r w:rsidRPr="0080262E">
        <w:rPr>
          <w:rFonts w:ascii="Times New Roman" w:hAnsi="Times New Roman" w:cs="Times New Roman"/>
          <w:sz w:val="20"/>
          <w:szCs w:val="20"/>
        </w:rPr>
        <w:tab/>
        <w:t>19.2(17)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1.4</w:t>
      </w:r>
      <w:r w:rsidR="005C369D">
        <w:rPr>
          <w:rFonts w:ascii="Times New Roman" w:hAnsi="Times New Roman" w:cs="Times New Roman"/>
          <w:sz w:val="20"/>
          <w:szCs w:val="20"/>
        </w:rPr>
        <w:t>2</w:t>
      </w:r>
      <w:r w:rsidRPr="0080262E">
        <w:rPr>
          <w:rFonts w:ascii="Times New Roman" w:hAnsi="Times New Roman" w:cs="Times New Roman"/>
          <w:sz w:val="20"/>
          <w:szCs w:val="20"/>
        </w:rPr>
        <w:t>(3</w:t>
      </w:r>
      <w:r w:rsidR="005C369D">
        <w:rPr>
          <w:rFonts w:ascii="Times New Roman" w:hAnsi="Times New Roman" w:cs="Times New Roman"/>
          <w:sz w:val="20"/>
          <w:szCs w:val="20"/>
        </w:rPr>
        <w:t>1</w:t>
      </w:r>
      <w:r w:rsidRPr="0080262E">
        <w:rPr>
          <w:rFonts w:ascii="Times New Roman" w:hAnsi="Times New Roman" w:cs="Times New Roman"/>
          <w:sz w:val="20"/>
          <w:szCs w:val="20"/>
        </w:rPr>
        <w:t>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="00F843CD" w:rsidRPr="00F843CD">
        <w:rPr>
          <w:rFonts w:ascii="Times New Roman" w:hAnsi="Times New Roman" w:cs="Times New Roman"/>
          <w:sz w:val="20"/>
          <w:szCs w:val="20"/>
        </w:rPr>
        <w:t>22.2(</w:t>
      </w:r>
      <w:r w:rsidRPr="00F843CD">
        <w:rPr>
          <w:rFonts w:ascii="Times New Roman" w:hAnsi="Times New Roman" w:cs="Times New Roman"/>
          <w:sz w:val="20"/>
          <w:szCs w:val="20"/>
        </w:rPr>
        <w:t>2)</w:t>
      </w:r>
      <w:r w:rsidRPr="0080262E">
        <w:rPr>
          <w:rFonts w:ascii="Times New Roman" w:hAnsi="Times New Roman" w:cs="Times New Roman"/>
          <w:sz w:val="20"/>
          <w:szCs w:val="20"/>
        </w:rPr>
        <w:tab/>
        <w:t>23.6(23)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BD2635">
        <w:rPr>
          <w:rFonts w:ascii="Times New Roman" w:hAnsi="Times New Roman" w:cs="Times New Roman"/>
          <w:sz w:val="20"/>
          <w:szCs w:val="20"/>
        </w:rPr>
        <w:t>0.941(7)</w:t>
      </w:r>
    </w:p>
    <w:p w14:paraId="6AB56FBF" w14:textId="1FF3978D" w:rsidR="0080262E" w:rsidRPr="0080262E" w:rsidRDefault="0080262E" w:rsidP="0080262E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K</w:t>
      </w:r>
      <w:r w:rsidR="0069708C" w:rsidRPr="0069708C">
        <w:rPr>
          <w:rFonts w:ascii="Times New Roman" w:hAnsi="Times New Roman" w:cs="Times New Roman" w:hint="eastAsia"/>
          <w:sz w:val="20"/>
          <w:szCs w:val="20"/>
          <w:vertAlign w:val="superscript"/>
        </w:rPr>
        <w:t>39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b.d.l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="00312BB3"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9683(77)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52.6(277)</w:t>
      </w:r>
      <w:r w:rsidRPr="0080262E">
        <w:rPr>
          <w:rFonts w:ascii="Times New Roman" w:hAnsi="Times New Roman" w:cs="Times New Roman"/>
          <w:sz w:val="20"/>
          <w:szCs w:val="20"/>
        </w:rPr>
        <w:tab/>
        <w:t>13161(615)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BD2635">
        <w:rPr>
          <w:rFonts w:ascii="Times New Roman" w:hAnsi="Times New Roman" w:cs="Times New Roman"/>
          <w:sz w:val="20"/>
          <w:szCs w:val="20"/>
        </w:rPr>
        <w:t>0.004(2)</w:t>
      </w:r>
    </w:p>
    <w:p w14:paraId="4D8CDDE9" w14:textId="5F09B458" w:rsidR="0080262E" w:rsidRPr="0080262E" w:rsidRDefault="0080262E" w:rsidP="0080262E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Ca</w:t>
      </w:r>
      <w:r w:rsidR="0069708C" w:rsidRPr="0069708C">
        <w:rPr>
          <w:rFonts w:ascii="Times New Roman" w:hAnsi="Times New Roman" w:cs="Times New Roman" w:hint="eastAsia"/>
          <w:sz w:val="20"/>
          <w:szCs w:val="20"/>
          <w:vertAlign w:val="superscript"/>
        </w:rPr>
        <w:t>43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166(22)</w:t>
      </w:r>
      <w:r w:rsidRPr="0080262E">
        <w:rPr>
          <w:rFonts w:ascii="Times New Roman" w:hAnsi="Times New Roman" w:cs="Times New Roman"/>
          <w:sz w:val="20"/>
          <w:szCs w:val="20"/>
        </w:rPr>
        <w:tab/>
        <w:t>53705(395)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0.003(0)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  <w:t>343.9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="00312BB3">
        <w:rPr>
          <w:rFonts w:ascii="Times New Roman" w:hAnsi="Times New Roman" w:cs="Times New Roman" w:hint="eastAsia"/>
          <w:sz w:val="20"/>
          <w:szCs w:val="20"/>
        </w:rPr>
        <w:tab/>
      </w:r>
      <w:r w:rsidR="00BD2635">
        <w:rPr>
          <w:rFonts w:ascii="Times New Roman" w:hAnsi="Times New Roman" w:cs="Times New Roman"/>
          <w:sz w:val="20"/>
          <w:szCs w:val="20"/>
        </w:rPr>
        <w:t>65120(2787)</w:t>
      </w:r>
      <w:r w:rsidR="00BD2635">
        <w:rPr>
          <w:rFonts w:ascii="Times New Roman" w:hAnsi="Times New Roman" w:cs="Times New Roman"/>
          <w:sz w:val="20"/>
          <w:szCs w:val="20"/>
        </w:rPr>
        <w:tab/>
        <w:t>0.005</w:t>
      </w:r>
    </w:p>
    <w:p w14:paraId="302A0039" w14:textId="12586FAF" w:rsidR="0080262E" w:rsidRPr="0080262E" w:rsidRDefault="0080262E" w:rsidP="0080262E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Ti</w:t>
      </w:r>
      <w:r w:rsidR="0069708C" w:rsidRPr="0069708C">
        <w:rPr>
          <w:rFonts w:ascii="Times New Roman" w:hAnsi="Times New Roman" w:cs="Times New Roman" w:hint="eastAsia"/>
          <w:sz w:val="20"/>
          <w:szCs w:val="20"/>
          <w:vertAlign w:val="superscript"/>
        </w:rPr>
        <w:t>49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1.59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="00312BB3"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1.319(327)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  <w:t xml:space="preserve">1.205 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  <w:t>0.99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="00312BB3"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2.983(716)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BD2635">
        <w:rPr>
          <w:rFonts w:ascii="Times New Roman" w:hAnsi="Times New Roman" w:cs="Times New Roman"/>
          <w:sz w:val="20"/>
          <w:szCs w:val="20"/>
        </w:rPr>
        <w:t>0.332</w:t>
      </w:r>
    </w:p>
    <w:p w14:paraId="5657569C" w14:textId="19F6A8EA" w:rsidR="0080262E" w:rsidRPr="0080262E" w:rsidRDefault="0080262E" w:rsidP="0080262E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Cr</w:t>
      </w:r>
      <w:r w:rsidR="0069708C" w:rsidRPr="0069708C">
        <w:rPr>
          <w:rFonts w:ascii="Times New Roman" w:hAnsi="Times New Roman" w:cs="Times New Roman" w:hint="eastAsia"/>
          <w:sz w:val="20"/>
          <w:szCs w:val="20"/>
          <w:vertAlign w:val="superscript"/>
        </w:rPr>
        <w:t>53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12.3(22)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0.86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14.</w:t>
      </w:r>
      <w:r w:rsidR="005C369D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>(2</w:t>
      </w:r>
      <w:r w:rsidR="005C369D">
        <w:rPr>
          <w:rFonts w:ascii="Times New Roman" w:hAnsi="Times New Roman" w:cs="Times New Roman"/>
          <w:sz w:val="20"/>
          <w:szCs w:val="20"/>
        </w:rPr>
        <w:t>6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="005C369D">
        <w:rPr>
          <w:rFonts w:ascii="Times New Roman" w:hAnsi="Times New Roman" w:cs="Times New Roman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26.21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="00312BB3"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1.73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15.15</w:t>
      </w:r>
    </w:p>
    <w:p w14:paraId="6FA27895" w14:textId="6B7C5217" w:rsidR="0080262E" w:rsidRPr="0080262E" w:rsidRDefault="0080262E" w:rsidP="0080262E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Mn</w:t>
      </w:r>
      <w:r w:rsidR="0069708C" w:rsidRPr="0069708C">
        <w:rPr>
          <w:rFonts w:ascii="Times New Roman" w:hAnsi="Times New Roman" w:cs="Times New Roman" w:hint="eastAsia"/>
          <w:sz w:val="20"/>
          <w:szCs w:val="20"/>
          <w:vertAlign w:val="superscript"/>
        </w:rPr>
        <w:t>55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1.81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="00312BB3"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0.577(262)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  <w:t>3.1</w:t>
      </w:r>
      <w:r w:rsidR="005C369D">
        <w:rPr>
          <w:rFonts w:ascii="Times New Roman" w:hAnsi="Times New Roman" w:cs="Times New Roman"/>
          <w:sz w:val="20"/>
          <w:szCs w:val="20"/>
        </w:rPr>
        <w:t>4</w:t>
      </w:r>
      <w:r w:rsidR="005C369D">
        <w:rPr>
          <w:rFonts w:ascii="Times New Roman" w:hAnsi="Times New Roman" w:cs="Times New Roman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 xml:space="preserve"> 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  <w:t>b.d.l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="00312BB3">
        <w:rPr>
          <w:rFonts w:ascii="Times New Roman" w:hAnsi="Times New Roman" w:cs="Times New Roman" w:hint="eastAsia"/>
          <w:sz w:val="20"/>
          <w:szCs w:val="20"/>
        </w:rPr>
        <w:tab/>
      </w:r>
      <w:r w:rsidR="00BD2635">
        <w:rPr>
          <w:rFonts w:ascii="Times New Roman" w:hAnsi="Times New Roman" w:cs="Times New Roman"/>
          <w:sz w:val="20"/>
          <w:szCs w:val="20"/>
        </w:rPr>
        <w:t>1.176(439)</w:t>
      </w:r>
      <w:r w:rsidR="00BD2635">
        <w:rPr>
          <w:rFonts w:ascii="Times New Roman" w:hAnsi="Times New Roman" w:cs="Times New Roman"/>
          <w:sz w:val="20"/>
          <w:szCs w:val="20"/>
        </w:rPr>
        <w:tab/>
      </w:r>
      <w:r w:rsidR="00BD2635">
        <w:rPr>
          <w:rFonts w:ascii="Times New Roman" w:hAnsi="Times New Roman" w:cs="Times New Roman"/>
          <w:sz w:val="20"/>
          <w:szCs w:val="20"/>
        </w:rPr>
        <w:tab/>
      </w:r>
      <w:r w:rsidR="00BD2635">
        <w:rPr>
          <w:rFonts w:ascii="Times New Roman" w:hAnsi="Times New Roman" w:cs="Times New Roman"/>
          <w:sz w:val="20"/>
          <w:szCs w:val="20"/>
        </w:rPr>
        <w:tab/>
      </w:r>
    </w:p>
    <w:p w14:paraId="46F8EB22" w14:textId="68AF1BDA" w:rsidR="0080262E" w:rsidRPr="0080262E" w:rsidRDefault="0080262E" w:rsidP="0080262E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Fe</w:t>
      </w:r>
      <w:r w:rsidRPr="00B22290">
        <w:rPr>
          <w:rFonts w:ascii="Times New Roman" w:hAnsi="Times New Roman" w:cs="Times New Roman"/>
          <w:sz w:val="20"/>
          <w:szCs w:val="20"/>
          <w:vertAlign w:val="superscript"/>
        </w:rPr>
        <w:t>56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57.3(234)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8.0(31)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5C369D">
        <w:rPr>
          <w:rFonts w:ascii="Times New Roman" w:hAnsi="Times New Roman" w:cs="Times New Roman"/>
          <w:sz w:val="20"/>
          <w:szCs w:val="20"/>
        </w:rPr>
        <w:t>7.1(29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="005C369D">
        <w:rPr>
          <w:rFonts w:ascii="Times New Roman" w:hAnsi="Times New Roman" w:cs="Times New Roman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34.7(159)</w:t>
      </w:r>
      <w:r w:rsidRPr="0080262E">
        <w:rPr>
          <w:rFonts w:ascii="Times New Roman" w:hAnsi="Times New Roman" w:cs="Times New Roman"/>
          <w:sz w:val="20"/>
          <w:szCs w:val="20"/>
        </w:rPr>
        <w:tab/>
        <w:t>3.4(35)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5C369D">
        <w:rPr>
          <w:rFonts w:ascii="Times New Roman" w:hAnsi="Times New Roman" w:cs="Times New Roman"/>
          <w:sz w:val="20"/>
          <w:szCs w:val="20"/>
        </w:rPr>
        <w:t>10.2</w:t>
      </w:r>
      <w:r w:rsidR="00BD2635">
        <w:rPr>
          <w:rFonts w:ascii="Times New Roman" w:hAnsi="Times New Roman" w:cs="Times New Roman"/>
          <w:sz w:val="20"/>
          <w:szCs w:val="20"/>
        </w:rPr>
        <w:t>(4</w:t>
      </w:r>
      <w:r w:rsidR="005C369D">
        <w:rPr>
          <w:rFonts w:ascii="Times New Roman" w:hAnsi="Times New Roman" w:cs="Times New Roman"/>
          <w:sz w:val="20"/>
          <w:szCs w:val="20"/>
        </w:rPr>
        <w:t>7</w:t>
      </w:r>
      <w:r w:rsidR="00BD2635">
        <w:rPr>
          <w:rFonts w:ascii="Times New Roman" w:hAnsi="Times New Roman" w:cs="Times New Roman"/>
          <w:sz w:val="20"/>
          <w:szCs w:val="20"/>
        </w:rPr>
        <w:t>)</w:t>
      </w:r>
    </w:p>
    <w:p w14:paraId="56614CB2" w14:textId="38DFEAD9" w:rsidR="0080262E" w:rsidRPr="0080262E" w:rsidRDefault="0080262E" w:rsidP="0080262E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Fe</w:t>
      </w:r>
      <w:r w:rsidRPr="00B22290">
        <w:rPr>
          <w:rFonts w:ascii="Times New Roman" w:hAnsi="Times New Roman" w:cs="Times New Roman"/>
          <w:sz w:val="20"/>
          <w:szCs w:val="20"/>
          <w:vertAlign w:val="superscript"/>
        </w:rPr>
        <w:t>57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  <w:t>b.d.l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10.1(6)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20.6(34</w:t>
      </w:r>
      <w:r>
        <w:rPr>
          <w:rFonts w:ascii="Times New Roman" w:hAnsi="Times New Roman" w:cs="Times New Roman" w:hint="eastAsia"/>
          <w:sz w:val="20"/>
          <w:szCs w:val="20"/>
        </w:rPr>
        <w:t>)</w:t>
      </w:r>
      <w:r w:rsidR="00391FA4">
        <w:rPr>
          <w:rFonts w:ascii="Times New Roman" w:hAnsi="Times New Roman" w:cs="Times New Roman"/>
          <w:sz w:val="20"/>
          <w:szCs w:val="20"/>
        </w:rPr>
        <w:tab/>
        <w:t>10.6(</w:t>
      </w:r>
      <w:r w:rsidRPr="0080262E">
        <w:rPr>
          <w:rFonts w:ascii="Times New Roman" w:hAnsi="Times New Roman" w:cs="Times New Roman"/>
          <w:sz w:val="20"/>
          <w:szCs w:val="20"/>
        </w:rPr>
        <w:t>9)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5C369D">
        <w:rPr>
          <w:rFonts w:ascii="Times New Roman" w:hAnsi="Times New Roman" w:cs="Times New Roman"/>
          <w:sz w:val="20"/>
          <w:szCs w:val="20"/>
        </w:rPr>
        <w:t>1.94(32</w:t>
      </w:r>
      <w:r w:rsidR="00BD2635">
        <w:rPr>
          <w:rFonts w:ascii="Times New Roman" w:hAnsi="Times New Roman" w:cs="Times New Roman"/>
          <w:sz w:val="20"/>
          <w:szCs w:val="20"/>
        </w:rPr>
        <w:t>)</w:t>
      </w:r>
    </w:p>
    <w:p w14:paraId="6DC81E3B" w14:textId="4FC1EDB6" w:rsidR="0080262E" w:rsidRPr="0080262E" w:rsidRDefault="0080262E" w:rsidP="0080262E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Ni</w:t>
      </w:r>
      <w:r w:rsidR="0069708C" w:rsidRPr="0069708C">
        <w:rPr>
          <w:rFonts w:ascii="Times New Roman" w:hAnsi="Times New Roman" w:cs="Times New Roman" w:hint="eastAsia"/>
          <w:sz w:val="20"/>
          <w:szCs w:val="20"/>
          <w:vertAlign w:val="superscript"/>
        </w:rPr>
        <w:t>60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0.34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="00312BB3"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0.234(13)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 xml:space="preserve">1.456 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  <w:t>0.223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0.296(18)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BD2635">
        <w:rPr>
          <w:rFonts w:ascii="Times New Roman" w:hAnsi="Times New Roman" w:cs="Times New Roman"/>
          <w:sz w:val="20"/>
          <w:szCs w:val="20"/>
        </w:rPr>
        <w:t>0.755</w:t>
      </w:r>
    </w:p>
    <w:p w14:paraId="313CA7E8" w14:textId="5DC945EB" w:rsidR="0080262E" w:rsidRPr="0080262E" w:rsidRDefault="0080262E" w:rsidP="0080262E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Rb</w:t>
      </w:r>
      <w:r w:rsidR="0069708C" w:rsidRPr="0069708C">
        <w:rPr>
          <w:rFonts w:ascii="Times New Roman" w:hAnsi="Times New Roman" w:cs="Times New Roman" w:hint="eastAsia"/>
          <w:sz w:val="20"/>
          <w:szCs w:val="20"/>
          <w:vertAlign w:val="superscript"/>
        </w:rPr>
        <w:t>85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0.056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0.502(9)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  <w:t xml:space="preserve">0.111 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  <w:t>b.d.l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="00312BB3"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0.642(42)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</w:r>
    </w:p>
    <w:p w14:paraId="7F024D76" w14:textId="22BE0C35" w:rsidR="0080262E" w:rsidRPr="0080262E" w:rsidRDefault="0080262E" w:rsidP="0080262E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Sr</w:t>
      </w:r>
      <w:r w:rsidR="0069708C" w:rsidRPr="0069708C">
        <w:rPr>
          <w:rFonts w:ascii="Times New Roman" w:hAnsi="Times New Roman" w:cs="Times New Roman" w:hint="eastAsia"/>
          <w:sz w:val="20"/>
          <w:szCs w:val="20"/>
          <w:vertAlign w:val="superscript"/>
        </w:rPr>
        <w:t>88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  <w:t>0.042(9)</w:t>
      </w:r>
      <w:r w:rsidRPr="0080262E">
        <w:rPr>
          <w:rFonts w:ascii="Times New Roman" w:hAnsi="Times New Roman" w:cs="Times New Roman"/>
          <w:sz w:val="20"/>
          <w:szCs w:val="20"/>
        </w:rPr>
        <w:tab/>
        <w:t>28.843(310)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Pr="00A57BF3">
        <w:rPr>
          <w:rFonts w:ascii="Times New Roman" w:hAnsi="Times New Roman" w:cs="Times New Roman"/>
          <w:sz w:val="20"/>
          <w:szCs w:val="20"/>
        </w:rPr>
        <w:t>0.001</w:t>
      </w:r>
      <w:r w:rsidR="00A57BF3" w:rsidRPr="00A57BF3">
        <w:rPr>
          <w:rFonts w:ascii="Times New Roman" w:hAnsi="Times New Roman" w:cs="Times New Roman" w:hint="eastAsia"/>
          <w:sz w:val="20"/>
          <w:szCs w:val="20"/>
        </w:rPr>
        <w:t>5</w:t>
      </w:r>
      <w:r w:rsidR="00A57BF3" w:rsidRPr="00A57BF3">
        <w:rPr>
          <w:rFonts w:ascii="Times New Roman" w:hAnsi="Times New Roman" w:cs="Times New Roman"/>
          <w:sz w:val="20"/>
          <w:szCs w:val="20"/>
        </w:rPr>
        <w:t>(3</w:t>
      </w:r>
      <w:r w:rsidRPr="00A57BF3">
        <w:rPr>
          <w:rFonts w:ascii="Times New Roman" w:hAnsi="Times New Roman" w:cs="Times New Roman"/>
          <w:sz w:val="20"/>
          <w:szCs w:val="20"/>
        </w:rPr>
        <w:t>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  <w:t>0.1</w:t>
      </w:r>
      <w:r w:rsidR="005C369D">
        <w:rPr>
          <w:rFonts w:ascii="Times New Roman" w:hAnsi="Times New Roman" w:cs="Times New Roman"/>
          <w:sz w:val="20"/>
          <w:szCs w:val="20"/>
        </w:rPr>
        <w:t>4(10</w:t>
      </w:r>
      <w:r w:rsidRPr="0080262E">
        <w:rPr>
          <w:rFonts w:ascii="Times New Roman" w:hAnsi="Times New Roman" w:cs="Times New Roman"/>
          <w:sz w:val="20"/>
          <w:szCs w:val="20"/>
        </w:rPr>
        <w:t>)</w:t>
      </w:r>
      <w:r w:rsidRPr="0080262E">
        <w:rPr>
          <w:rFonts w:ascii="Times New Roman" w:hAnsi="Times New Roman" w:cs="Times New Roman"/>
          <w:sz w:val="20"/>
          <w:szCs w:val="20"/>
        </w:rPr>
        <w:tab/>
        <w:t>37.1(18)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BD2635">
        <w:rPr>
          <w:rFonts w:ascii="Times New Roman" w:hAnsi="Times New Roman" w:cs="Times New Roman"/>
          <w:sz w:val="20"/>
          <w:szCs w:val="20"/>
        </w:rPr>
        <w:t>0.004(3)</w:t>
      </w:r>
    </w:p>
    <w:p w14:paraId="1662B46F" w14:textId="3A746BDD" w:rsidR="0080262E" w:rsidRPr="0080262E" w:rsidRDefault="0080262E" w:rsidP="0080262E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Y</w:t>
      </w:r>
      <w:r w:rsidR="0069708C" w:rsidRPr="0069708C">
        <w:rPr>
          <w:rFonts w:ascii="Times New Roman" w:hAnsi="Times New Roman" w:cs="Times New Roman" w:hint="eastAsia"/>
          <w:sz w:val="20"/>
          <w:szCs w:val="20"/>
          <w:vertAlign w:val="superscript"/>
        </w:rPr>
        <w:t>89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  <w:t>0.028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3.183(60)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 xml:space="preserve">0.009 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="005C369D">
        <w:rPr>
          <w:rFonts w:ascii="Times New Roman" w:hAnsi="Times New Roman" w:cs="Times New Roman"/>
          <w:sz w:val="20"/>
          <w:szCs w:val="20"/>
        </w:rPr>
        <w:t>0.0417</w:t>
      </w:r>
      <w:r w:rsidR="005C369D">
        <w:rPr>
          <w:rFonts w:ascii="Times New Roman" w:hAnsi="Times New Roman" w:cs="Times New Roman"/>
          <w:sz w:val="20"/>
          <w:szCs w:val="20"/>
        </w:rPr>
        <w:tab/>
        <w:t>7.33(34</w:t>
      </w:r>
      <w:r w:rsidRPr="0080262E">
        <w:rPr>
          <w:rFonts w:ascii="Times New Roman" w:hAnsi="Times New Roman" w:cs="Times New Roman"/>
          <w:sz w:val="20"/>
          <w:szCs w:val="20"/>
        </w:rPr>
        <w:t>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BD2635">
        <w:rPr>
          <w:rFonts w:ascii="Times New Roman" w:hAnsi="Times New Roman" w:cs="Times New Roman"/>
          <w:sz w:val="20"/>
          <w:szCs w:val="20"/>
        </w:rPr>
        <w:t>0.006</w:t>
      </w:r>
    </w:p>
    <w:p w14:paraId="63B0D6DF" w14:textId="143B1622" w:rsidR="0080262E" w:rsidRPr="0080262E" w:rsidRDefault="0080262E" w:rsidP="0080262E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Nb</w:t>
      </w:r>
      <w:r w:rsidR="0069708C" w:rsidRPr="0069708C">
        <w:rPr>
          <w:rFonts w:ascii="Times New Roman" w:hAnsi="Times New Roman" w:cs="Times New Roman" w:hint="eastAsia"/>
          <w:sz w:val="20"/>
          <w:szCs w:val="20"/>
          <w:vertAlign w:val="superscript"/>
        </w:rPr>
        <w:t>93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  <w:t>0.0166</w:t>
      </w:r>
      <w:r w:rsidRPr="0080262E">
        <w:rPr>
          <w:rFonts w:ascii="Times New Roman" w:hAnsi="Times New Roman" w:cs="Times New Roman"/>
          <w:sz w:val="20"/>
          <w:szCs w:val="20"/>
        </w:rPr>
        <w:tab/>
        <w:t>0.00087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5C369D">
        <w:rPr>
          <w:rFonts w:ascii="Times New Roman" w:hAnsi="Times New Roman" w:cs="Times New Roman"/>
          <w:sz w:val="20"/>
          <w:szCs w:val="20"/>
        </w:rPr>
        <w:t>19.08</w:t>
      </w:r>
      <w:r w:rsidRPr="0080262E">
        <w:rPr>
          <w:rFonts w:ascii="Times New Roman" w:hAnsi="Times New Roman" w:cs="Times New Roman"/>
          <w:sz w:val="20"/>
          <w:szCs w:val="20"/>
        </w:rPr>
        <w:t xml:space="preserve"> 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  <w:t>0.0213</w:t>
      </w:r>
      <w:r w:rsidRPr="0080262E">
        <w:rPr>
          <w:rFonts w:ascii="Times New Roman" w:hAnsi="Times New Roman" w:cs="Times New Roman"/>
          <w:sz w:val="20"/>
          <w:szCs w:val="20"/>
        </w:rPr>
        <w:tab/>
        <w:t>b.d.l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="00BD2635">
        <w:rPr>
          <w:rFonts w:ascii="Times New Roman" w:hAnsi="Times New Roman" w:cs="Times New Roman" w:hint="eastAsia"/>
          <w:sz w:val="20"/>
          <w:szCs w:val="20"/>
        </w:rPr>
        <w:tab/>
      </w:r>
    </w:p>
    <w:p w14:paraId="12300CF8" w14:textId="3843B2F1" w:rsidR="0080262E" w:rsidRPr="0080262E" w:rsidRDefault="0080262E" w:rsidP="0080262E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Sn</w:t>
      </w:r>
      <w:r w:rsidR="0069708C" w:rsidRPr="0069708C">
        <w:rPr>
          <w:rFonts w:ascii="Times New Roman" w:hAnsi="Times New Roman" w:cs="Times New Roman" w:hint="eastAsia"/>
          <w:sz w:val="20"/>
          <w:szCs w:val="20"/>
          <w:vertAlign w:val="superscript"/>
        </w:rPr>
        <w:t>118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0.538(55)</w:t>
      </w:r>
      <w:r w:rsidRPr="0080262E">
        <w:rPr>
          <w:rFonts w:ascii="Times New Roman" w:hAnsi="Times New Roman" w:cs="Times New Roman"/>
          <w:sz w:val="20"/>
          <w:szCs w:val="20"/>
        </w:rPr>
        <w:tab/>
        <w:t>2.9(11)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5C369D">
        <w:rPr>
          <w:rFonts w:ascii="Times New Roman" w:hAnsi="Times New Roman" w:cs="Times New Roman"/>
          <w:sz w:val="20"/>
          <w:szCs w:val="20"/>
        </w:rPr>
        <w:t>0.185(19)</w:t>
      </w:r>
      <w:r w:rsidR="005C369D">
        <w:rPr>
          <w:rFonts w:ascii="Times New Roman" w:hAnsi="Times New Roman" w:cs="Times New Roman"/>
          <w:sz w:val="20"/>
          <w:szCs w:val="20"/>
        </w:rPr>
        <w:tab/>
      </w:r>
      <w:r w:rsidR="005C369D">
        <w:rPr>
          <w:rFonts w:ascii="Times New Roman" w:hAnsi="Times New Roman" w:cs="Times New Roman"/>
          <w:sz w:val="20"/>
          <w:szCs w:val="20"/>
        </w:rPr>
        <w:tab/>
        <w:t>0.61(17)</w:t>
      </w:r>
      <w:r w:rsidR="005C369D">
        <w:rPr>
          <w:rFonts w:ascii="Times New Roman" w:hAnsi="Times New Roman" w:cs="Times New Roman"/>
          <w:sz w:val="20"/>
          <w:szCs w:val="20"/>
        </w:rPr>
        <w:tab/>
        <w:t>1.37(41</w:t>
      </w:r>
      <w:r w:rsidRPr="0080262E">
        <w:rPr>
          <w:rFonts w:ascii="Times New Roman" w:hAnsi="Times New Roman" w:cs="Times New Roman"/>
          <w:sz w:val="20"/>
          <w:szCs w:val="20"/>
        </w:rPr>
        <w:t>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5C369D">
        <w:rPr>
          <w:rFonts w:ascii="Times New Roman" w:hAnsi="Times New Roman" w:cs="Times New Roman"/>
          <w:sz w:val="20"/>
          <w:szCs w:val="20"/>
        </w:rPr>
        <w:t>0.44(13</w:t>
      </w:r>
      <w:r w:rsidR="00BD2635">
        <w:rPr>
          <w:rFonts w:ascii="Times New Roman" w:hAnsi="Times New Roman" w:cs="Times New Roman"/>
          <w:sz w:val="20"/>
          <w:szCs w:val="20"/>
        </w:rPr>
        <w:t>)</w:t>
      </w:r>
    </w:p>
    <w:p w14:paraId="586E4568" w14:textId="5B8A6586" w:rsidR="0080262E" w:rsidRPr="0080262E" w:rsidRDefault="0080262E" w:rsidP="0080262E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Ba</w:t>
      </w:r>
      <w:r w:rsidR="0069708C" w:rsidRPr="0069708C">
        <w:rPr>
          <w:rFonts w:ascii="Times New Roman" w:hAnsi="Times New Roman" w:cs="Times New Roman" w:hint="eastAsia"/>
          <w:sz w:val="20"/>
          <w:szCs w:val="20"/>
          <w:vertAlign w:val="superscript"/>
        </w:rPr>
        <w:t>137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0.185(23)</w:t>
      </w:r>
      <w:r w:rsidRPr="0080262E">
        <w:rPr>
          <w:rFonts w:ascii="Times New Roman" w:hAnsi="Times New Roman" w:cs="Times New Roman"/>
          <w:sz w:val="20"/>
          <w:szCs w:val="20"/>
        </w:rPr>
        <w:tab/>
        <w:t>10.658(79)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  <w:t>0.017(2)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  <w:t>b.d.l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="00312BB3">
        <w:rPr>
          <w:rFonts w:ascii="Times New Roman" w:hAnsi="Times New Roman" w:cs="Times New Roman" w:hint="eastAsia"/>
          <w:sz w:val="20"/>
          <w:szCs w:val="20"/>
        </w:rPr>
        <w:tab/>
      </w:r>
      <w:r w:rsidR="005C369D">
        <w:rPr>
          <w:rFonts w:ascii="Times New Roman" w:hAnsi="Times New Roman" w:cs="Times New Roman"/>
          <w:sz w:val="20"/>
          <w:szCs w:val="20"/>
        </w:rPr>
        <w:t>12.71</w:t>
      </w:r>
      <w:r w:rsidRPr="0080262E">
        <w:rPr>
          <w:rFonts w:ascii="Times New Roman" w:hAnsi="Times New Roman" w:cs="Times New Roman"/>
          <w:sz w:val="20"/>
          <w:szCs w:val="20"/>
        </w:rPr>
        <w:t>(</w:t>
      </w:r>
      <w:r w:rsidR="005C369D">
        <w:rPr>
          <w:rFonts w:ascii="Times New Roman" w:hAnsi="Times New Roman" w:cs="Times New Roman"/>
          <w:sz w:val="20"/>
          <w:szCs w:val="20"/>
        </w:rPr>
        <w:t>58</w:t>
      </w:r>
      <w:r w:rsidR="00BD2635">
        <w:rPr>
          <w:rFonts w:ascii="Times New Roman" w:hAnsi="Times New Roman" w:cs="Times New Roman"/>
          <w:sz w:val="20"/>
          <w:szCs w:val="20"/>
        </w:rPr>
        <w:t>)</w:t>
      </w:r>
      <w:r w:rsidR="00BD2635">
        <w:rPr>
          <w:rFonts w:ascii="Times New Roman" w:hAnsi="Times New Roman" w:cs="Times New Roman"/>
          <w:sz w:val="20"/>
          <w:szCs w:val="20"/>
        </w:rPr>
        <w:tab/>
      </w:r>
      <w:r w:rsidR="00BD2635">
        <w:rPr>
          <w:rFonts w:ascii="Times New Roman" w:hAnsi="Times New Roman" w:cs="Times New Roman"/>
          <w:sz w:val="20"/>
          <w:szCs w:val="20"/>
        </w:rPr>
        <w:tab/>
      </w:r>
    </w:p>
    <w:p w14:paraId="19699348" w14:textId="2F19CC8E" w:rsidR="0080262E" w:rsidRPr="0080262E" w:rsidRDefault="0080262E" w:rsidP="0080262E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La</w:t>
      </w:r>
      <w:r w:rsidR="0069708C" w:rsidRPr="0069708C">
        <w:rPr>
          <w:rFonts w:ascii="Times New Roman" w:hAnsi="Times New Roman" w:cs="Times New Roman" w:hint="eastAsia"/>
          <w:sz w:val="20"/>
          <w:szCs w:val="20"/>
          <w:vertAlign w:val="superscript"/>
        </w:rPr>
        <w:t>139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0.0207</w:t>
      </w:r>
      <w:r w:rsidRPr="0080262E">
        <w:rPr>
          <w:rFonts w:ascii="Times New Roman" w:hAnsi="Times New Roman" w:cs="Times New Roman"/>
          <w:sz w:val="20"/>
          <w:szCs w:val="20"/>
        </w:rPr>
        <w:tab/>
        <w:t>4.533(59)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 xml:space="preserve">0.005 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  <w:t>0.035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="00312BB3">
        <w:rPr>
          <w:rFonts w:ascii="Times New Roman" w:hAnsi="Times New Roman" w:cs="Times New Roman" w:hint="eastAsia"/>
          <w:sz w:val="20"/>
          <w:szCs w:val="20"/>
        </w:rPr>
        <w:tab/>
      </w:r>
      <w:r w:rsidR="005C369D">
        <w:rPr>
          <w:rFonts w:ascii="Times New Roman" w:hAnsi="Times New Roman" w:cs="Times New Roman"/>
          <w:sz w:val="20"/>
          <w:szCs w:val="20"/>
        </w:rPr>
        <w:t>5.93(28</w:t>
      </w:r>
      <w:r w:rsidRPr="0080262E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BD2635">
        <w:rPr>
          <w:rFonts w:ascii="Times New Roman" w:hAnsi="Times New Roman" w:cs="Times New Roman"/>
          <w:sz w:val="20"/>
          <w:szCs w:val="20"/>
        </w:rPr>
        <w:tab/>
        <w:t>0.006</w:t>
      </w:r>
    </w:p>
    <w:p w14:paraId="0243E53C" w14:textId="2C6E2203" w:rsidR="0080262E" w:rsidRPr="0080262E" w:rsidRDefault="0080262E" w:rsidP="0080262E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Ce</w:t>
      </w:r>
      <w:r w:rsidR="0069708C" w:rsidRPr="0069708C">
        <w:rPr>
          <w:rFonts w:ascii="Times New Roman" w:hAnsi="Times New Roman" w:cs="Times New Roman" w:hint="eastAsia"/>
          <w:sz w:val="20"/>
          <w:szCs w:val="20"/>
          <w:vertAlign w:val="superscript"/>
        </w:rPr>
        <w:t>140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0.0222</w:t>
      </w:r>
      <w:r w:rsidRPr="0080262E">
        <w:rPr>
          <w:rFonts w:ascii="Times New Roman" w:hAnsi="Times New Roman" w:cs="Times New Roman"/>
          <w:sz w:val="20"/>
          <w:szCs w:val="20"/>
        </w:rPr>
        <w:tab/>
        <w:t>1.992(23)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5C369D">
        <w:rPr>
          <w:rFonts w:ascii="Times New Roman" w:hAnsi="Times New Roman" w:cs="Times New Roman"/>
          <w:sz w:val="20"/>
          <w:szCs w:val="20"/>
        </w:rPr>
        <w:t xml:space="preserve">0.011 </w:t>
      </w:r>
      <w:r w:rsidR="005C369D">
        <w:rPr>
          <w:rFonts w:ascii="Times New Roman" w:hAnsi="Times New Roman" w:cs="Times New Roman"/>
          <w:sz w:val="20"/>
          <w:szCs w:val="20"/>
        </w:rPr>
        <w:tab/>
      </w:r>
      <w:r w:rsidR="005C369D">
        <w:rPr>
          <w:rFonts w:ascii="Times New Roman" w:hAnsi="Times New Roman" w:cs="Times New Roman"/>
          <w:sz w:val="20"/>
          <w:szCs w:val="20"/>
        </w:rPr>
        <w:tab/>
        <w:t>0.036(21)</w:t>
      </w:r>
      <w:r w:rsidR="005C369D">
        <w:rPr>
          <w:rFonts w:ascii="Times New Roman" w:hAnsi="Times New Roman" w:cs="Times New Roman"/>
          <w:sz w:val="20"/>
          <w:szCs w:val="20"/>
        </w:rPr>
        <w:tab/>
        <w:t>6.27(28</w:t>
      </w:r>
      <w:r w:rsidRPr="0080262E">
        <w:rPr>
          <w:rFonts w:ascii="Times New Roman" w:hAnsi="Times New Roman" w:cs="Times New Roman"/>
          <w:sz w:val="20"/>
          <w:szCs w:val="20"/>
        </w:rPr>
        <w:t>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0.006(3)</w:t>
      </w:r>
    </w:p>
    <w:p w14:paraId="01BDEB7E" w14:textId="209A9988" w:rsidR="0080262E" w:rsidRPr="0080262E" w:rsidRDefault="0080262E" w:rsidP="0080262E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Pr</w:t>
      </w:r>
      <w:r w:rsidR="0069708C" w:rsidRPr="0069708C">
        <w:rPr>
          <w:rFonts w:ascii="Times New Roman" w:hAnsi="Times New Roman" w:cs="Times New Roman" w:hint="eastAsia"/>
          <w:sz w:val="20"/>
          <w:szCs w:val="20"/>
          <w:vertAlign w:val="superscript"/>
        </w:rPr>
        <w:t>141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0.0195</w:t>
      </w:r>
      <w:r w:rsidRPr="0080262E">
        <w:rPr>
          <w:rFonts w:ascii="Times New Roman" w:hAnsi="Times New Roman" w:cs="Times New Roman"/>
          <w:sz w:val="20"/>
          <w:szCs w:val="20"/>
        </w:rPr>
        <w:tab/>
        <w:t>0.380(12)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 xml:space="preserve">0.051 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  <w:t>0.0277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0.885(41)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0.031</w:t>
      </w:r>
    </w:p>
    <w:p w14:paraId="6DFFF932" w14:textId="5AFB3A6A" w:rsidR="0080262E" w:rsidRPr="0080262E" w:rsidRDefault="0080262E" w:rsidP="0080262E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Nd</w:t>
      </w:r>
      <w:r w:rsidR="0069708C" w:rsidRPr="0069708C">
        <w:rPr>
          <w:rFonts w:ascii="Times New Roman" w:hAnsi="Times New Roman" w:cs="Times New Roman" w:hint="eastAsia"/>
          <w:sz w:val="20"/>
          <w:szCs w:val="20"/>
          <w:vertAlign w:val="superscript"/>
        </w:rPr>
        <w:t>146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b.d.l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="00312BB3"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1.812(56)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E681F">
        <w:rPr>
          <w:rFonts w:ascii="Times New Roman" w:hAnsi="Times New Roman" w:cs="Times New Roman" w:hint="eastAsia"/>
          <w:sz w:val="20"/>
          <w:szCs w:val="20"/>
        </w:rPr>
        <w:tab/>
      </w:r>
      <w:r w:rsidR="00DE681F">
        <w:rPr>
          <w:rFonts w:ascii="Times New Roman" w:hAnsi="Times New Roman" w:cs="Times New Roman" w:hint="eastAsia"/>
          <w:sz w:val="20"/>
          <w:szCs w:val="20"/>
        </w:rPr>
        <w:tab/>
      </w:r>
      <w:r w:rsidR="00DE681F">
        <w:rPr>
          <w:rFonts w:ascii="Times New Roman" w:hAnsi="Times New Roman" w:cs="Times New Roman" w:hint="eastAsia"/>
          <w:sz w:val="20"/>
          <w:szCs w:val="20"/>
        </w:rPr>
        <w:tab/>
      </w:r>
      <w:r w:rsidR="005C369D">
        <w:rPr>
          <w:rFonts w:ascii="Times New Roman" w:hAnsi="Times New Roman" w:cs="Times New Roman"/>
          <w:sz w:val="20"/>
          <w:szCs w:val="20"/>
        </w:rPr>
        <w:t>0.150(67)</w:t>
      </w:r>
      <w:r w:rsidR="005C369D">
        <w:rPr>
          <w:rFonts w:ascii="Times New Roman" w:hAnsi="Times New Roman" w:cs="Times New Roman"/>
          <w:sz w:val="20"/>
          <w:szCs w:val="20"/>
        </w:rPr>
        <w:tab/>
        <w:t>4.13(19</w:t>
      </w:r>
      <w:r w:rsidRPr="0080262E">
        <w:rPr>
          <w:rFonts w:ascii="Times New Roman" w:hAnsi="Times New Roman" w:cs="Times New Roman"/>
          <w:sz w:val="20"/>
          <w:szCs w:val="20"/>
        </w:rPr>
        <w:t>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0.036(16)</w:t>
      </w:r>
    </w:p>
    <w:p w14:paraId="1007DB63" w14:textId="47675C63" w:rsidR="0080262E" w:rsidRPr="0080262E" w:rsidRDefault="0080262E" w:rsidP="0080262E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Sm</w:t>
      </w:r>
      <w:r w:rsidR="0069708C" w:rsidRPr="0069708C">
        <w:rPr>
          <w:rFonts w:ascii="Times New Roman" w:hAnsi="Times New Roman" w:cs="Times New Roman" w:hint="eastAsia"/>
          <w:sz w:val="20"/>
          <w:szCs w:val="20"/>
          <w:vertAlign w:val="superscript"/>
        </w:rPr>
        <w:t>147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b.d.l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="00312BB3"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0.395(16)</w:t>
      </w:r>
      <w:r w:rsidR="00DE681F">
        <w:rPr>
          <w:rFonts w:ascii="Times New Roman" w:hAnsi="Times New Roman" w:cs="Times New Roman" w:hint="eastAsia"/>
          <w:sz w:val="20"/>
          <w:szCs w:val="20"/>
        </w:rPr>
        <w:tab/>
      </w:r>
      <w:r w:rsidR="00DE681F">
        <w:rPr>
          <w:rFonts w:ascii="Times New Roman" w:hAnsi="Times New Roman" w:cs="Times New Roman" w:hint="eastAsia"/>
          <w:sz w:val="20"/>
          <w:szCs w:val="20"/>
        </w:rPr>
        <w:tab/>
      </w:r>
      <w:r w:rsidR="00DE681F"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0.132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="00312BB3"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0.899(60)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BD2635">
        <w:rPr>
          <w:rFonts w:ascii="Times New Roman" w:hAnsi="Times New Roman" w:cs="Times New Roman"/>
          <w:sz w:val="20"/>
          <w:szCs w:val="20"/>
        </w:rPr>
        <w:t>0.147</w:t>
      </w:r>
    </w:p>
    <w:p w14:paraId="18782A47" w14:textId="3BBF7BC9" w:rsidR="0080262E" w:rsidRPr="0080262E" w:rsidRDefault="0080262E" w:rsidP="0080262E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Eu</w:t>
      </w:r>
      <w:r w:rsidR="0069708C" w:rsidRPr="0069708C">
        <w:rPr>
          <w:rFonts w:ascii="Times New Roman" w:hAnsi="Times New Roman" w:cs="Times New Roman" w:hint="eastAsia"/>
          <w:sz w:val="20"/>
          <w:szCs w:val="20"/>
          <w:vertAlign w:val="superscript"/>
        </w:rPr>
        <w:t>153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0.051(13)</w:t>
      </w:r>
      <w:r w:rsidRPr="0080262E">
        <w:rPr>
          <w:rFonts w:ascii="Times New Roman" w:hAnsi="Times New Roman" w:cs="Times New Roman"/>
          <w:sz w:val="20"/>
          <w:szCs w:val="20"/>
        </w:rPr>
        <w:tab/>
        <w:t>0.094(5)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5C369D">
        <w:rPr>
          <w:rFonts w:ascii="Times New Roman" w:hAnsi="Times New Roman" w:cs="Times New Roman"/>
          <w:sz w:val="20"/>
          <w:szCs w:val="20"/>
        </w:rPr>
        <w:t>0.54(14</w:t>
      </w:r>
      <w:r w:rsidRPr="0080262E">
        <w:rPr>
          <w:rFonts w:ascii="Times New Roman" w:hAnsi="Times New Roman" w:cs="Times New Roman"/>
          <w:sz w:val="20"/>
          <w:szCs w:val="20"/>
        </w:rPr>
        <w:t>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  <w:t>b.d.l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0.210(11)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36874">
        <w:rPr>
          <w:rFonts w:ascii="Times New Roman" w:hAnsi="Times New Roman" w:cs="Times New Roman" w:hint="eastAsia"/>
          <w:sz w:val="20"/>
          <w:szCs w:val="20"/>
        </w:rPr>
        <w:tab/>
      </w:r>
    </w:p>
    <w:p w14:paraId="54FA99F1" w14:textId="1427B56C" w:rsidR="0080262E" w:rsidRPr="0080262E" w:rsidRDefault="0080262E" w:rsidP="0080262E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Gd</w:t>
      </w:r>
      <w:r w:rsidR="0069708C" w:rsidRPr="0069708C">
        <w:rPr>
          <w:rFonts w:ascii="Times New Roman" w:hAnsi="Times New Roman" w:cs="Times New Roman" w:hint="eastAsia"/>
          <w:sz w:val="20"/>
          <w:szCs w:val="20"/>
          <w:vertAlign w:val="superscript"/>
        </w:rPr>
        <w:t>157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b.d.l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="00312BB3"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0.471(17)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E681F">
        <w:rPr>
          <w:rFonts w:ascii="Times New Roman" w:hAnsi="Times New Roman" w:cs="Times New Roman" w:hint="eastAsia"/>
          <w:sz w:val="20"/>
          <w:szCs w:val="20"/>
        </w:rPr>
        <w:tab/>
      </w:r>
      <w:r w:rsidR="00DE681F">
        <w:rPr>
          <w:rFonts w:ascii="Times New Roman" w:hAnsi="Times New Roman" w:cs="Times New Roman" w:hint="eastAsia"/>
          <w:sz w:val="20"/>
          <w:szCs w:val="20"/>
        </w:rPr>
        <w:tab/>
      </w:r>
      <w:r w:rsidR="00DE681F"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0.214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="00312BB3"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0.910(54)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0.235</w:t>
      </w:r>
    </w:p>
    <w:p w14:paraId="2CF09C93" w14:textId="5267BB16" w:rsidR="0080262E" w:rsidRPr="0080262E" w:rsidRDefault="0080262E" w:rsidP="0080262E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Tb</w:t>
      </w:r>
      <w:r w:rsidR="0069708C" w:rsidRPr="0069708C">
        <w:rPr>
          <w:rFonts w:ascii="Times New Roman" w:hAnsi="Times New Roman" w:cs="Times New Roman" w:hint="eastAsia"/>
          <w:sz w:val="20"/>
          <w:szCs w:val="20"/>
          <w:vertAlign w:val="superscript"/>
        </w:rPr>
        <w:t>159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0.0138</w:t>
      </w:r>
      <w:r w:rsidRPr="0080262E">
        <w:rPr>
          <w:rFonts w:ascii="Times New Roman" w:hAnsi="Times New Roman" w:cs="Times New Roman"/>
          <w:sz w:val="20"/>
          <w:szCs w:val="20"/>
        </w:rPr>
        <w:tab/>
        <w:t>0.076(2)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 xml:space="preserve">0.182 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  <w:t>b.d.l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="00312BB3"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0.153(10)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36874">
        <w:rPr>
          <w:rFonts w:ascii="Times New Roman" w:hAnsi="Times New Roman" w:cs="Times New Roman" w:hint="eastAsia"/>
          <w:sz w:val="20"/>
          <w:szCs w:val="20"/>
        </w:rPr>
        <w:tab/>
      </w:r>
    </w:p>
    <w:p w14:paraId="25B38E11" w14:textId="70812670" w:rsidR="0080262E" w:rsidRPr="0080262E" w:rsidRDefault="0080262E" w:rsidP="0080262E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Dy</w:t>
      </w:r>
      <w:r w:rsidR="0069708C" w:rsidRPr="0069708C">
        <w:rPr>
          <w:rFonts w:ascii="Times New Roman" w:hAnsi="Times New Roman" w:cs="Times New Roman" w:hint="eastAsia"/>
          <w:sz w:val="20"/>
          <w:szCs w:val="20"/>
          <w:vertAlign w:val="superscript"/>
        </w:rPr>
        <w:t>163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b.d.l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0.471(19)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E681F">
        <w:rPr>
          <w:rFonts w:ascii="Times New Roman" w:hAnsi="Times New Roman" w:cs="Times New Roman" w:hint="eastAsia"/>
          <w:sz w:val="20"/>
          <w:szCs w:val="20"/>
        </w:rPr>
        <w:tab/>
      </w:r>
      <w:r w:rsidR="00DE681F">
        <w:rPr>
          <w:rFonts w:ascii="Times New Roman" w:hAnsi="Times New Roman" w:cs="Times New Roman" w:hint="eastAsia"/>
          <w:sz w:val="20"/>
          <w:szCs w:val="20"/>
        </w:rPr>
        <w:tab/>
      </w:r>
      <w:r w:rsidR="00DE681F"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b.d.l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="00312BB3"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1.065(55)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36874">
        <w:rPr>
          <w:rFonts w:ascii="Times New Roman" w:hAnsi="Times New Roman" w:cs="Times New Roman" w:hint="eastAsia"/>
          <w:sz w:val="20"/>
          <w:szCs w:val="20"/>
        </w:rPr>
        <w:tab/>
      </w:r>
    </w:p>
    <w:p w14:paraId="745DF3C5" w14:textId="25AC82A9" w:rsidR="0080262E" w:rsidRPr="0080262E" w:rsidRDefault="0080262E" w:rsidP="0080262E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Ho</w:t>
      </w:r>
      <w:r w:rsidR="0069708C" w:rsidRPr="0069708C">
        <w:rPr>
          <w:rFonts w:ascii="Times New Roman" w:hAnsi="Times New Roman" w:cs="Times New Roman" w:hint="eastAsia"/>
          <w:sz w:val="20"/>
          <w:szCs w:val="20"/>
          <w:vertAlign w:val="superscript"/>
        </w:rPr>
        <w:t>165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0.0148</w:t>
      </w:r>
      <w:r w:rsidRPr="0080262E">
        <w:rPr>
          <w:rFonts w:ascii="Times New Roman" w:hAnsi="Times New Roman" w:cs="Times New Roman"/>
          <w:sz w:val="20"/>
          <w:szCs w:val="20"/>
        </w:rPr>
        <w:tab/>
        <w:t>0.089(3)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 xml:space="preserve">0.166 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  <w:t>0.0201</w:t>
      </w:r>
      <w:r w:rsidRPr="0080262E">
        <w:rPr>
          <w:rFonts w:ascii="Times New Roman" w:hAnsi="Times New Roman" w:cs="Times New Roman"/>
          <w:sz w:val="20"/>
          <w:szCs w:val="20"/>
        </w:rPr>
        <w:tab/>
        <w:t>0.238(12)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 xml:space="preserve">0.084 </w:t>
      </w:r>
    </w:p>
    <w:p w14:paraId="535DC55A" w14:textId="661D5D7E" w:rsidR="0080262E" w:rsidRPr="0080262E" w:rsidRDefault="0080262E" w:rsidP="0080262E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Er</w:t>
      </w:r>
      <w:r w:rsidR="0069708C" w:rsidRPr="0069708C">
        <w:rPr>
          <w:rFonts w:ascii="Times New Roman" w:hAnsi="Times New Roman" w:cs="Times New Roman" w:hint="eastAsia"/>
          <w:sz w:val="20"/>
          <w:szCs w:val="20"/>
          <w:vertAlign w:val="superscript"/>
        </w:rPr>
        <w:t>166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0.074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0.198(12)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 xml:space="preserve">0.374 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  <w:t>b.d.l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0.650(36)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36874">
        <w:rPr>
          <w:rFonts w:ascii="Times New Roman" w:hAnsi="Times New Roman" w:cs="Times New Roman" w:hint="eastAsia"/>
          <w:sz w:val="20"/>
          <w:szCs w:val="20"/>
        </w:rPr>
        <w:tab/>
      </w:r>
    </w:p>
    <w:p w14:paraId="4F68E00A" w14:textId="0F988B49" w:rsidR="0080262E" w:rsidRPr="0080262E" w:rsidRDefault="0080262E" w:rsidP="0080262E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Tm</w:t>
      </w:r>
      <w:r w:rsidR="0069708C" w:rsidRPr="0069708C">
        <w:rPr>
          <w:rFonts w:ascii="Times New Roman" w:hAnsi="Times New Roman" w:cs="Times New Roman" w:hint="eastAsia"/>
          <w:sz w:val="20"/>
          <w:szCs w:val="20"/>
          <w:vertAlign w:val="superscript"/>
        </w:rPr>
        <w:t>169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b.d.l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0.021(2)</w:t>
      </w:r>
      <w:r>
        <w:rPr>
          <w:rFonts w:ascii="Times New Roman" w:hAnsi="Times New Roman" w:cs="Times New Roman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="00DE681F">
        <w:rPr>
          <w:rFonts w:ascii="Times New Roman" w:hAnsi="Times New Roman" w:cs="Times New Roman" w:hint="eastAsia"/>
          <w:sz w:val="20"/>
          <w:szCs w:val="20"/>
        </w:rPr>
        <w:tab/>
      </w:r>
      <w:r w:rsidR="00DE681F">
        <w:rPr>
          <w:rFonts w:ascii="Times New Roman" w:hAnsi="Times New Roman" w:cs="Times New Roman" w:hint="eastAsia"/>
          <w:sz w:val="20"/>
          <w:szCs w:val="20"/>
        </w:rPr>
        <w:tab/>
      </w:r>
      <w:r w:rsidR="00DE681F"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b.d.l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="00312BB3"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0.096(6)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36874">
        <w:rPr>
          <w:rFonts w:ascii="Times New Roman" w:hAnsi="Times New Roman" w:cs="Times New Roman" w:hint="eastAsia"/>
          <w:sz w:val="20"/>
          <w:szCs w:val="20"/>
        </w:rPr>
        <w:tab/>
      </w:r>
    </w:p>
    <w:p w14:paraId="0567D161" w14:textId="6A242132" w:rsidR="0080262E" w:rsidRPr="0080262E" w:rsidRDefault="0080262E" w:rsidP="0080262E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Yb</w:t>
      </w:r>
      <w:r w:rsidR="0069708C" w:rsidRPr="0069708C">
        <w:rPr>
          <w:rFonts w:ascii="Times New Roman" w:hAnsi="Times New Roman" w:cs="Times New Roman" w:hint="eastAsia"/>
          <w:sz w:val="20"/>
          <w:szCs w:val="20"/>
          <w:vertAlign w:val="superscript"/>
        </w:rPr>
        <w:t>172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0.095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="00312BB3"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0.134(10)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 xml:space="preserve">0.711 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  <w:t>0.16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="00312BB3"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0.599(37)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  <w:t xml:space="preserve">0.267 </w:t>
      </w:r>
    </w:p>
    <w:p w14:paraId="7AD81F5F" w14:textId="071A656B" w:rsidR="0080262E" w:rsidRPr="0080262E" w:rsidRDefault="0080262E" w:rsidP="0080262E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Lu</w:t>
      </w:r>
      <w:r w:rsidR="0069708C" w:rsidRPr="0069708C">
        <w:rPr>
          <w:rFonts w:ascii="Times New Roman" w:hAnsi="Times New Roman" w:cs="Times New Roman" w:hint="eastAsia"/>
          <w:sz w:val="20"/>
          <w:szCs w:val="20"/>
          <w:vertAlign w:val="superscript"/>
        </w:rPr>
        <w:t>175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b.d.l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="00312BB3"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0.020(1)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E681F">
        <w:rPr>
          <w:rFonts w:ascii="Times New Roman" w:hAnsi="Times New Roman" w:cs="Times New Roman" w:hint="eastAsia"/>
          <w:sz w:val="20"/>
          <w:szCs w:val="20"/>
        </w:rPr>
        <w:tab/>
      </w:r>
      <w:r w:rsidR="00DE681F">
        <w:rPr>
          <w:rFonts w:ascii="Times New Roman" w:hAnsi="Times New Roman" w:cs="Times New Roman" w:hint="eastAsia"/>
          <w:sz w:val="20"/>
          <w:szCs w:val="20"/>
        </w:rPr>
        <w:tab/>
      </w:r>
      <w:r w:rsidR="00DE681F"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b.d.l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="00312BB3"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0.085(3)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36874">
        <w:rPr>
          <w:rFonts w:ascii="Times New Roman" w:hAnsi="Times New Roman" w:cs="Times New Roman" w:hint="eastAsia"/>
          <w:sz w:val="20"/>
          <w:szCs w:val="20"/>
        </w:rPr>
        <w:tab/>
      </w:r>
    </w:p>
    <w:p w14:paraId="50387500" w14:textId="1AB15CB7" w:rsidR="0080262E" w:rsidRPr="0080262E" w:rsidRDefault="0080262E" w:rsidP="0080262E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Ta</w:t>
      </w:r>
      <w:r w:rsidR="0069708C" w:rsidRPr="0069708C">
        <w:rPr>
          <w:rFonts w:ascii="Times New Roman" w:hAnsi="Times New Roman" w:cs="Times New Roman" w:hint="eastAsia"/>
          <w:sz w:val="20"/>
          <w:szCs w:val="20"/>
          <w:vertAlign w:val="superscript"/>
        </w:rPr>
        <w:t>181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b.d.l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="00312BB3"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b.d.l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="00DE681F">
        <w:rPr>
          <w:rFonts w:ascii="Times New Roman" w:hAnsi="Times New Roman" w:cs="Times New Roman" w:hint="eastAsia"/>
          <w:sz w:val="20"/>
          <w:szCs w:val="20"/>
        </w:rPr>
        <w:tab/>
      </w:r>
      <w:r w:rsidR="00DE681F">
        <w:rPr>
          <w:rFonts w:ascii="Times New Roman" w:hAnsi="Times New Roman" w:cs="Times New Roman" w:hint="eastAsia"/>
          <w:sz w:val="20"/>
          <w:szCs w:val="20"/>
        </w:rPr>
        <w:tab/>
      </w:r>
      <w:r w:rsidR="00DE681F"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0.0304</w:t>
      </w:r>
      <w:r w:rsidRPr="0080262E">
        <w:rPr>
          <w:rFonts w:ascii="Times New Roman" w:hAnsi="Times New Roman" w:cs="Times New Roman"/>
          <w:sz w:val="20"/>
          <w:szCs w:val="20"/>
        </w:rPr>
        <w:tab/>
        <w:t>0.002(0)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 xml:space="preserve">20.000 </w:t>
      </w:r>
    </w:p>
    <w:p w14:paraId="20ED53A6" w14:textId="213E9DB7" w:rsidR="0080262E" w:rsidRPr="0080262E" w:rsidRDefault="0080262E" w:rsidP="0080262E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Pb</w:t>
      </w:r>
      <w:r w:rsidR="0069708C" w:rsidRPr="0069708C">
        <w:rPr>
          <w:rFonts w:ascii="Times New Roman" w:hAnsi="Times New Roman" w:cs="Times New Roman" w:hint="eastAsia"/>
          <w:sz w:val="20"/>
          <w:szCs w:val="20"/>
          <w:vertAlign w:val="superscript"/>
        </w:rPr>
        <w:t>208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b.d.l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="00312BB3"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b.d.l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="00DE681F">
        <w:rPr>
          <w:rFonts w:ascii="Times New Roman" w:hAnsi="Times New Roman" w:cs="Times New Roman" w:hint="eastAsia"/>
          <w:sz w:val="20"/>
          <w:szCs w:val="20"/>
        </w:rPr>
        <w:tab/>
      </w:r>
      <w:r w:rsidR="00DE681F">
        <w:rPr>
          <w:rFonts w:ascii="Times New Roman" w:hAnsi="Times New Roman" w:cs="Times New Roman" w:hint="eastAsia"/>
          <w:sz w:val="20"/>
          <w:szCs w:val="20"/>
        </w:rPr>
        <w:tab/>
      </w:r>
      <w:r w:rsidR="00DE681F"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b.d.l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="00312BB3"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0.012(7)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36874">
        <w:rPr>
          <w:rFonts w:ascii="Times New Roman" w:hAnsi="Times New Roman" w:cs="Times New Roman" w:hint="eastAsia"/>
          <w:sz w:val="20"/>
          <w:szCs w:val="20"/>
        </w:rPr>
        <w:tab/>
      </w:r>
    </w:p>
    <w:p w14:paraId="4BAEC831" w14:textId="7A354906" w:rsidR="0080262E" w:rsidRPr="0080262E" w:rsidRDefault="0080262E" w:rsidP="0080262E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Th</w:t>
      </w:r>
      <w:r w:rsidR="0069708C" w:rsidRPr="0069708C">
        <w:rPr>
          <w:rFonts w:ascii="Times New Roman" w:hAnsi="Times New Roman" w:cs="Times New Roman" w:hint="eastAsia"/>
          <w:sz w:val="20"/>
          <w:szCs w:val="20"/>
          <w:vertAlign w:val="superscript"/>
        </w:rPr>
        <w:t>232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b.d.l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="00312BB3"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0.194(9)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E681F">
        <w:rPr>
          <w:rFonts w:ascii="Times New Roman" w:hAnsi="Times New Roman" w:cs="Times New Roman" w:hint="eastAsia"/>
          <w:sz w:val="20"/>
          <w:szCs w:val="20"/>
        </w:rPr>
        <w:tab/>
      </w:r>
      <w:r w:rsidR="00DE681F">
        <w:rPr>
          <w:rFonts w:ascii="Times New Roman" w:hAnsi="Times New Roman" w:cs="Times New Roman" w:hint="eastAsia"/>
          <w:sz w:val="20"/>
          <w:szCs w:val="20"/>
        </w:rPr>
        <w:tab/>
      </w:r>
      <w:r w:rsidR="00DE681F"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b.d.l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="00312BB3"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0.698(26)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36874">
        <w:rPr>
          <w:rFonts w:ascii="Times New Roman" w:hAnsi="Times New Roman" w:cs="Times New Roman" w:hint="eastAsia"/>
          <w:sz w:val="20"/>
          <w:szCs w:val="20"/>
        </w:rPr>
        <w:tab/>
      </w:r>
    </w:p>
    <w:p w14:paraId="0B42E52F" w14:textId="693F5952" w:rsidR="0080262E" w:rsidRPr="0080262E" w:rsidRDefault="0080262E" w:rsidP="00C41ED9">
      <w:pPr>
        <w:pBdr>
          <w:bottom w:val="single" w:sz="4" w:space="1" w:color="auto"/>
        </w:pBd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U</w:t>
      </w:r>
      <w:r w:rsidR="0069708C" w:rsidRPr="0069708C">
        <w:rPr>
          <w:rFonts w:ascii="Times New Roman" w:hAnsi="Times New Roman" w:cs="Times New Roman" w:hint="eastAsia"/>
          <w:sz w:val="20"/>
          <w:szCs w:val="20"/>
          <w:vertAlign w:val="superscript"/>
        </w:rPr>
        <w:t>238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0.067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="00312BB3"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0.104(6)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 xml:space="preserve">0.643 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  <w:t>b.d.l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="00312BB3"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0.935(52)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36874">
        <w:rPr>
          <w:rFonts w:ascii="Times New Roman" w:hAnsi="Times New Roman" w:cs="Times New Roman" w:hint="eastAsia"/>
          <w:sz w:val="20"/>
          <w:szCs w:val="20"/>
        </w:rPr>
        <w:tab/>
      </w:r>
    </w:p>
    <w:p w14:paraId="0F6140AE" w14:textId="20FB1B38" w:rsidR="00E71162" w:rsidRDefault="00E71162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48DA44FC" w14:textId="506D152C" w:rsidR="00FA4065" w:rsidRPr="00746C57" w:rsidRDefault="00FA4065" w:rsidP="00FA4065">
      <w:pPr>
        <w:rPr>
          <w:rFonts w:ascii="Times New Roman" w:hAnsi="Times New Roman" w:cs="Times New Roman"/>
          <w:sz w:val="20"/>
          <w:szCs w:val="20"/>
        </w:rPr>
      </w:pPr>
      <w:r w:rsidRPr="00746C57">
        <w:rPr>
          <w:rFonts w:ascii="Times New Roman" w:hAnsi="Times New Roman" w:cs="Times New Roman"/>
          <w:b/>
          <w:sz w:val="20"/>
          <w:szCs w:val="20"/>
        </w:rPr>
        <w:lastRenderedPageBreak/>
        <w:t>TABLE 5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F5D10">
        <w:rPr>
          <w:rFonts w:ascii="Times New Roman" w:hAnsi="Times New Roman" w:cs="Times New Roman" w:hint="eastAsia"/>
          <w:sz w:val="20"/>
          <w:szCs w:val="20"/>
        </w:rPr>
        <w:t>continued</w:t>
      </w:r>
      <w:r w:rsidR="00CB15A1">
        <w:rPr>
          <w:rFonts w:ascii="Times New Roman" w:hAnsi="Times New Roman" w:cs="Times New Roman"/>
          <w:sz w:val="20"/>
          <w:szCs w:val="20"/>
        </w:rPr>
        <w:t>.</w:t>
      </w:r>
    </w:p>
    <w:p w14:paraId="78955D85" w14:textId="77777777" w:rsidR="00FA4065" w:rsidRPr="0080262E" w:rsidRDefault="00FA4065" w:rsidP="00FA4065">
      <w:pPr>
        <w:pBdr>
          <w:top w:val="single" w:sz="4" w:space="1" w:color="auto"/>
        </w:pBdr>
        <w:rPr>
          <w:rFonts w:ascii="Times New Roman" w:hAnsi="Times New Roman" w:cs="Times New Roman"/>
          <w:sz w:val="20"/>
          <w:szCs w:val="20"/>
        </w:rPr>
      </w:pPr>
      <w:r w:rsidRPr="00DC7189">
        <w:rPr>
          <w:rFonts w:ascii="Times New Roman" w:hAnsi="Times New Roman" w:cs="Times New Roman"/>
          <w:sz w:val="20"/>
          <w:szCs w:val="20"/>
        </w:rPr>
        <w:t>Exp.</w:t>
      </w:r>
      <w:r>
        <w:rPr>
          <w:rFonts w:ascii="Times New Roman" w:hAnsi="Times New Roman" w:cs="Times New Roman"/>
          <w:sz w:val="20"/>
          <w:szCs w:val="20"/>
        </w:rPr>
        <w:t xml:space="preserve"> #</w:t>
      </w:r>
      <w:r>
        <w:rPr>
          <w:rFonts w:ascii="Times New Roman" w:hAnsi="Times New Roman" w:cs="Times New Roman" w:hint="eastAsia"/>
          <w:sz w:val="20"/>
          <w:szCs w:val="20"/>
        </w:rPr>
        <w:tab/>
        <w:t>LMD</w:t>
      </w:r>
      <w:r w:rsidRPr="0080262E">
        <w:rPr>
          <w:rFonts w:ascii="Times New Roman" w:hAnsi="Times New Roman" w:cs="Times New Roman"/>
          <w:sz w:val="20"/>
          <w:szCs w:val="20"/>
        </w:rPr>
        <w:t>563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>LMD</w:t>
      </w:r>
      <w:r>
        <w:rPr>
          <w:rFonts w:ascii="Times New Roman" w:hAnsi="Times New Roman" w:cs="Times New Roman"/>
          <w:sz w:val="20"/>
          <w:szCs w:val="20"/>
        </w:rPr>
        <w:t>558</w:t>
      </w:r>
    </w:p>
    <w:p w14:paraId="1531BFB0" w14:textId="3311AACC" w:rsidR="00FA4065" w:rsidRPr="0080262E" w:rsidRDefault="00FA4065" w:rsidP="00FA4065">
      <w:pPr>
        <w:rPr>
          <w:rFonts w:ascii="Times New Roman" w:hAnsi="Times New Roman" w:cs="Times New Roman"/>
          <w:sz w:val="20"/>
          <w:szCs w:val="20"/>
        </w:rPr>
      </w:pPr>
      <w:r w:rsidRPr="00B22290">
        <w:rPr>
          <w:rFonts w:ascii="Times New Roman" w:hAnsi="Times New Roman" w:cs="Times New Roman"/>
          <w:i/>
          <w:sz w:val="20"/>
          <w:szCs w:val="20"/>
        </w:rPr>
        <w:t>P</w:t>
      </w:r>
      <w:r>
        <w:rPr>
          <w:rFonts w:ascii="Times New Roman" w:hAnsi="Times New Roman" w:cs="Times New Roman" w:hint="eastAsia"/>
          <w:i/>
          <w:sz w:val="20"/>
          <w:szCs w:val="20"/>
        </w:rPr>
        <w:t>/T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  <w:t>4</w:t>
      </w:r>
      <w:r w:rsidR="004A0BA9">
        <w:rPr>
          <w:rFonts w:ascii="Times New Roman" w:hAnsi="Times New Roman" w:cs="Times New Roman"/>
          <w:sz w:val="20"/>
          <w:szCs w:val="20"/>
        </w:rPr>
        <w:t xml:space="preserve"> GP</w:t>
      </w:r>
      <w:r w:rsidR="004A0BA9">
        <w:rPr>
          <w:rFonts w:ascii="Times New Roman" w:hAnsi="Times New Roman" w:cs="Times New Roman" w:hint="eastAsia"/>
          <w:sz w:val="20"/>
          <w:szCs w:val="20"/>
        </w:rPr>
        <w:t>a</w:t>
      </w:r>
      <w:r>
        <w:rPr>
          <w:rFonts w:ascii="Times New Roman" w:hAnsi="Times New Roman" w:cs="Times New Roman" w:hint="eastAsia"/>
          <w:sz w:val="20"/>
          <w:szCs w:val="20"/>
        </w:rPr>
        <w:t>/1550</w:t>
      </w:r>
      <w:r w:rsidR="004A0BA9">
        <w:rPr>
          <w:rFonts w:ascii="Times New Roman" w:hAnsi="Times New Roman" w:cs="Times New Roman"/>
          <w:sz w:val="20"/>
          <w:szCs w:val="20"/>
        </w:rPr>
        <w:t xml:space="preserve"> </w:t>
      </w:r>
      <w:r w:rsidR="004A0BA9" w:rsidRPr="004A0BA9">
        <w:rPr>
          <w:rFonts w:ascii="Times New Roman" w:hAnsi="Times New Roman" w:cs="Times New Roman"/>
          <w:sz w:val="20"/>
          <w:szCs w:val="20"/>
          <w:vertAlign w:val="superscript"/>
        </w:rPr>
        <w:t>o</w:t>
      </w:r>
      <w:r w:rsidR="004A0BA9">
        <w:rPr>
          <w:rFonts w:ascii="Times New Roman" w:hAnsi="Times New Roman" w:cs="Times New Roman"/>
          <w:sz w:val="20"/>
          <w:szCs w:val="20"/>
        </w:rPr>
        <w:t>C</w:t>
      </w:r>
      <w:r w:rsidRPr="0080262E"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4</w:t>
      </w:r>
      <w:r w:rsidR="004A0BA9">
        <w:rPr>
          <w:rFonts w:ascii="Times New Roman" w:hAnsi="Times New Roman" w:cs="Times New Roman"/>
          <w:sz w:val="20"/>
          <w:szCs w:val="20"/>
        </w:rPr>
        <w:t xml:space="preserve"> GP</w:t>
      </w:r>
      <w:r w:rsidR="004A0BA9">
        <w:rPr>
          <w:rFonts w:ascii="Times New Roman" w:hAnsi="Times New Roman" w:cs="Times New Roman" w:hint="eastAsia"/>
          <w:sz w:val="20"/>
          <w:szCs w:val="20"/>
        </w:rPr>
        <w:t>a</w:t>
      </w:r>
      <w:r>
        <w:rPr>
          <w:rFonts w:ascii="Times New Roman" w:hAnsi="Times New Roman" w:cs="Times New Roman" w:hint="eastAsia"/>
          <w:sz w:val="20"/>
          <w:szCs w:val="20"/>
        </w:rPr>
        <w:t>/1550</w:t>
      </w:r>
      <w:r w:rsidR="004A0BA9" w:rsidRPr="004A0BA9">
        <w:rPr>
          <w:rFonts w:ascii="Times New Roman" w:hAnsi="Times New Roman" w:cs="Times New Roman"/>
          <w:sz w:val="20"/>
          <w:szCs w:val="20"/>
          <w:vertAlign w:val="superscript"/>
        </w:rPr>
        <w:t xml:space="preserve"> o</w:t>
      </w:r>
      <w:r w:rsidR="004A0BA9">
        <w:rPr>
          <w:rFonts w:ascii="Times New Roman" w:hAnsi="Times New Roman" w:cs="Times New Roman"/>
          <w:sz w:val="20"/>
          <w:szCs w:val="20"/>
        </w:rPr>
        <w:t>C</w:t>
      </w:r>
    </w:p>
    <w:p w14:paraId="30938CE5" w14:textId="3D1281F6" w:rsidR="00FA4065" w:rsidRPr="0080262E" w:rsidRDefault="00FA4065" w:rsidP="00FA4065">
      <w:pPr>
        <w:pBdr>
          <w:bottom w:val="single" w:sz="4" w:space="1" w:color="auto"/>
        </w:pBd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Phase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Sp</w:t>
      </w:r>
      <w:r>
        <w:rPr>
          <w:rFonts w:ascii="Times New Roman" w:hAnsi="Times New Roman" w:cs="Times New Roman" w:hint="eastAsia"/>
          <w:sz w:val="20"/>
          <w:szCs w:val="20"/>
        </w:rPr>
        <w:t>(6)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Melt</w:t>
      </w:r>
      <w:r>
        <w:rPr>
          <w:rFonts w:ascii="Times New Roman" w:hAnsi="Times New Roman" w:cs="Times New Roman" w:hint="eastAsia"/>
          <w:sz w:val="20"/>
          <w:szCs w:val="20"/>
        </w:rPr>
        <w:t>(7)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proofErr w:type="gramStart"/>
      <w:r w:rsidRPr="00DC63F7">
        <w:rPr>
          <w:rFonts w:ascii="Times New Roman" w:hAnsi="Times New Roman" w:cs="Times New Roman"/>
          <w:i/>
          <w:sz w:val="20"/>
          <w:szCs w:val="20"/>
        </w:rPr>
        <w:t>D</w:t>
      </w:r>
      <w:r w:rsidRPr="00B22290">
        <w:rPr>
          <w:rFonts w:ascii="Times New Roman" w:hAnsi="Times New Roman" w:cs="Times New Roman"/>
          <w:sz w:val="20"/>
          <w:szCs w:val="20"/>
          <w:vertAlign w:val="subscript"/>
        </w:rPr>
        <w:t>sp</w:t>
      </w:r>
      <w:r w:rsidRPr="00AD209B">
        <w:rPr>
          <w:rFonts w:ascii="Times New Roman" w:hAnsi="Times New Roman" w:cs="Times New Roman" w:hint="eastAsia"/>
          <w:sz w:val="20"/>
          <w:szCs w:val="20"/>
        </w:rPr>
        <w:t>(</w:t>
      </w:r>
      <w:proofErr w:type="gramEnd"/>
      <w:r w:rsidRPr="00AD209B">
        <w:rPr>
          <w:rFonts w:ascii="Times New Roman" w:hAnsi="Times New Roman" w:cs="Times New Roman" w:hint="eastAsia"/>
          <w:sz w:val="20"/>
          <w:szCs w:val="20"/>
        </w:rPr>
        <w:t>6)</w:t>
      </w:r>
      <w:r w:rsidRPr="0064448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Sp</w:t>
      </w:r>
      <w:r>
        <w:rPr>
          <w:rFonts w:ascii="Times New Roman" w:hAnsi="Times New Roman" w:cs="Times New Roman" w:hint="eastAsia"/>
          <w:sz w:val="20"/>
          <w:szCs w:val="20"/>
        </w:rPr>
        <w:t>(10)</w:t>
      </w:r>
      <w:r w:rsidRPr="00746C57">
        <w:rPr>
          <w:rFonts w:ascii="Times New Roman" w:hAnsi="Times New Roman" w:cs="Times New Roman"/>
          <w:sz w:val="20"/>
          <w:szCs w:val="20"/>
        </w:rPr>
        <w:tab/>
        <w:t>Melt</w:t>
      </w:r>
      <w:r>
        <w:rPr>
          <w:rFonts w:ascii="Times New Roman" w:hAnsi="Times New Roman" w:cs="Times New Roman" w:hint="eastAsia"/>
          <w:sz w:val="20"/>
          <w:szCs w:val="20"/>
        </w:rPr>
        <w:t>(8)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DC63F7">
        <w:rPr>
          <w:rFonts w:ascii="Times New Roman" w:hAnsi="Times New Roman" w:cs="Times New Roman"/>
          <w:i/>
          <w:sz w:val="20"/>
          <w:szCs w:val="20"/>
        </w:rPr>
        <w:t>D</w:t>
      </w:r>
      <w:r w:rsidRPr="001B49C6">
        <w:rPr>
          <w:rFonts w:ascii="Times New Roman" w:hAnsi="Times New Roman" w:cs="Times New Roman"/>
          <w:sz w:val="20"/>
          <w:szCs w:val="20"/>
          <w:vertAlign w:val="subscript"/>
        </w:rPr>
        <w:t>sp</w:t>
      </w:r>
      <w:r w:rsidRPr="00A507D3">
        <w:rPr>
          <w:rFonts w:ascii="Times New Roman" w:hAnsi="Times New Roman" w:cs="Times New Roman" w:hint="eastAsia"/>
          <w:sz w:val="20"/>
          <w:szCs w:val="20"/>
        </w:rPr>
        <w:t>(8)</w:t>
      </w:r>
    </w:p>
    <w:p w14:paraId="2790EB62" w14:textId="7C1FECB7" w:rsidR="00FA4065" w:rsidRPr="0080262E" w:rsidRDefault="00FA4065" w:rsidP="00FA406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23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5.9(20)</w:t>
      </w:r>
      <w:r w:rsidRPr="0080262E">
        <w:rPr>
          <w:rFonts w:ascii="Times New Roman" w:hAnsi="Times New Roman" w:cs="Times New Roman"/>
          <w:sz w:val="20"/>
          <w:szCs w:val="20"/>
        </w:rPr>
        <w:tab/>
        <w:t>366.2(32)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0.016(6)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6.3(11)</w:t>
      </w:r>
      <w:r w:rsidRPr="00746C57">
        <w:rPr>
          <w:rFonts w:ascii="Times New Roman" w:hAnsi="Times New Roman" w:cs="Times New Roman"/>
          <w:sz w:val="20"/>
          <w:szCs w:val="20"/>
        </w:rPr>
        <w:tab/>
        <w:t>646.2(26)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0.010(2)</w:t>
      </w:r>
    </w:p>
    <w:p w14:paraId="7DA2DF4C" w14:textId="6FC92FE0" w:rsidR="00FA4065" w:rsidRPr="0080262E" w:rsidRDefault="00FA4065" w:rsidP="00FA4065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Si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29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2771(463)</w:t>
      </w:r>
      <w:r w:rsidRPr="0080262E">
        <w:rPr>
          <w:rFonts w:ascii="Times New Roman" w:hAnsi="Times New Roman" w:cs="Times New Roman"/>
          <w:sz w:val="20"/>
          <w:szCs w:val="20"/>
        </w:rPr>
        <w:tab/>
        <w:t>106074(690)</w:t>
      </w:r>
      <w:r w:rsidRPr="0080262E">
        <w:rPr>
          <w:rFonts w:ascii="Times New Roman" w:hAnsi="Times New Roman" w:cs="Times New Roman"/>
          <w:sz w:val="20"/>
          <w:szCs w:val="20"/>
        </w:rPr>
        <w:tab/>
        <w:t>0.026(4)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5069(200)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91908(295)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0.055(2)</w:t>
      </w:r>
    </w:p>
    <w:p w14:paraId="6C5D587F" w14:textId="5DB71043" w:rsidR="00FA4065" w:rsidRPr="0080262E" w:rsidRDefault="00FA4065" w:rsidP="00FA4065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P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31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1F49D4">
        <w:rPr>
          <w:rFonts w:ascii="Times New Roman" w:hAnsi="Times New Roman" w:cs="Times New Roman"/>
          <w:sz w:val="20"/>
          <w:szCs w:val="20"/>
        </w:rPr>
        <w:t>46(13</w:t>
      </w:r>
      <w:r w:rsidRPr="0080262E">
        <w:rPr>
          <w:rFonts w:ascii="Times New Roman" w:hAnsi="Times New Roman" w:cs="Times New Roman"/>
          <w:sz w:val="20"/>
          <w:szCs w:val="20"/>
        </w:rPr>
        <w:t>)</w:t>
      </w:r>
      <w:r w:rsidRPr="0080262E">
        <w:rPr>
          <w:rFonts w:ascii="Times New Roman" w:hAnsi="Times New Roman" w:cs="Times New Roman"/>
          <w:sz w:val="20"/>
          <w:szCs w:val="20"/>
        </w:rPr>
        <w:tab/>
        <w:t>25.4(53)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1F49D4">
        <w:rPr>
          <w:rFonts w:ascii="Times New Roman" w:hAnsi="Times New Roman" w:cs="Times New Roman"/>
          <w:sz w:val="20"/>
          <w:szCs w:val="20"/>
        </w:rPr>
        <w:t>1.82(51</w:t>
      </w:r>
      <w:r w:rsidRPr="0080262E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40.3(93)</w:t>
      </w:r>
      <w:r w:rsidRPr="00746C57">
        <w:rPr>
          <w:rFonts w:ascii="Times New Roman" w:hAnsi="Times New Roman" w:cs="Times New Roman"/>
          <w:sz w:val="20"/>
          <w:szCs w:val="20"/>
        </w:rPr>
        <w:tab/>
        <w:t>32.8(44)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1.2</w:t>
      </w:r>
      <w:r w:rsidR="001F49D4">
        <w:rPr>
          <w:rFonts w:ascii="Times New Roman" w:hAnsi="Times New Roman" w:cs="Times New Roman"/>
          <w:sz w:val="20"/>
          <w:szCs w:val="20"/>
        </w:rPr>
        <w:t>3(28</w:t>
      </w:r>
      <w:r w:rsidRPr="00746C57">
        <w:rPr>
          <w:rFonts w:ascii="Times New Roman" w:hAnsi="Times New Roman" w:cs="Times New Roman"/>
          <w:sz w:val="20"/>
          <w:szCs w:val="20"/>
        </w:rPr>
        <w:t>)</w:t>
      </w:r>
      <w:r w:rsidRPr="00746C57">
        <w:rPr>
          <w:rFonts w:ascii="Times New Roman" w:hAnsi="Times New Roman" w:cs="Times New Roman"/>
          <w:sz w:val="20"/>
          <w:szCs w:val="20"/>
        </w:rPr>
        <w:tab/>
      </w:r>
    </w:p>
    <w:p w14:paraId="541903EF" w14:textId="3DCA46BA" w:rsidR="00FA4065" w:rsidRPr="0080262E" w:rsidRDefault="00FA4065" w:rsidP="00FA4065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K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39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5.4(28)</w:t>
      </w:r>
      <w:r w:rsidRPr="0080262E">
        <w:rPr>
          <w:rFonts w:ascii="Times New Roman" w:hAnsi="Times New Roman" w:cs="Times New Roman"/>
          <w:sz w:val="20"/>
          <w:szCs w:val="20"/>
        </w:rPr>
        <w:tab/>
        <w:t>16113(177)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  <w:t>0.0003(2)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5.5(19)</w:t>
      </w:r>
      <w:r w:rsidRPr="00746C57">
        <w:rPr>
          <w:rFonts w:ascii="Times New Roman" w:hAnsi="Times New Roman" w:cs="Times New Roman"/>
          <w:sz w:val="20"/>
          <w:szCs w:val="20"/>
        </w:rPr>
        <w:tab/>
        <w:t>18252(138)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  <w:t>0.0003(1)</w:t>
      </w:r>
      <w:r w:rsidRPr="00746C57">
        <w:rPr>
          <w:rFonts w:ascii="Times New Roman" w:hAnsi="Times New Roman" w:cs="Times New Roman"/>
          <w:sz w:val="20"/>
          <w:szCs w:val="20"/>
        </w:rPr>
        <w:tab/>
      </w:r>
    </w:p>
    <w:p w14:paraId="5EB8D525" w14:textId="14081C3F" w:rsidR="00FA4065" w:rsidRPr="0080262E" w:rsidRDefault="00FA4065" w:rsidP="00FA4065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Ca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43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175(90)</w:t>
      </w:r>
      <w:r w:rsidRPr="0080262E">
        <w:rPr>
          <w:rFonts w:ascii="Times New Roman" w:hAnsi="Times New Roman" w:cs="Times New Roman"/>
          <w:sz w:val="20"/>
          <w:szCs w:val="20"/>
        </w:rPr>
        <w:tab/>
        <w:t>73053(1148)</w:t>
      </w:r>
      <w:r w:rsidRPr="0080262E">
        <w:rPr>
          <w:rFonts w:ascii="Times New Roman" w:hAnsi="Times New Roman" w:cs="Times New Roman"/>
          <w:sz w:val="20"/>
          <w:szCs w:val="20"/>
        </w:rPr>
        <w:tab/>
        <w:t>0.002(1)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149(39)</w:t>
      </w:r>
      <w:r w:rsidRPr="00746C57">
        <w:rPr>
          <w:rFonts w:ascii="Times New Roman" w:hAnsi="Times New Roman" w:cs="Times New Roman"/>
          <w:sz w:val="20"/>
          <w:szCs w:val="20"/>
        </w:rPr>
        <w:tab/>
        <w:t>84348(522)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0.002(0)</w:t>
      </w:r>
    </w:p>
    <w:p w14:paraId="73D5C6CD" w14:textId="45177AFA" w:rsidR="00FA4065" w:rsidRPr="0080262E" w:rsidRDefault="00FA4065" w:rsidP="00FA4065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Ti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49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1F49D4">
        <w:rPr>
          <w:rFonts w:ascii="Times New Roman" w:hAnsi="Times New Roman" w:cs="Times New Roman"/>
          <w:sz w:val="20"/>
          <w:szCs w:val="20"/>
        </w:rPr>
        <w:t>0.70(11)</w:t>
      </w:r>
      <w:r w:rsidR="001F49D4">
        <w:rPr>
          <w:rFonts w:ascii="Times New Roman" w:hAnsi="Times New Roman" w:cs="Times New Roman"/>
          <w:sz w:val="20"/>
          <w:szCs w:val="20"/>
        </w:rPr>
        <w:tab/>
        <w:t>4.91(52</w:t>
      </w:r>
      <w:r w:rsidRPr="0080262E">
        <w:rPr>
          <w:rFonts w:ascii="Times New Roman" w:hAnsi="Times New Roman" w:cs="Times New Roman"/>
          <w:sz w:val="20"/>
          <w:szCs w:val="20"/>
        </w:rPr>
        <w:t>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0.143(23)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1F49D4">
        <w:rPr>
          <w:rFonts w:ascii="Times New Roman" w:hAnsi="Times New Roman" w:cs="Times New Roman"/>
          <w:sz w:val="20"/>
          <w:szCs w:val="20"/>
        </w:rPr>
        <w:t>0.857(55)</w:t>
      </w:r>
      <w:r w:rsidR="001F49D4">
        <w:rPr>
          <w:rFonts w:ascii="Times New Roman" w:hAnsi="Times New Roman" w:cs="Times New Roman"/>
          <w:sz w:val="20"/>
          <w:szCs w:val="20"/>
        </w:rPr>
        <w:tab/>
        <w:t>1.79(25</w:t>
      </w:r>
      <w:r w:rsidRPr="00746C57">
        <w:rPr>
          <w:rFonts w:ascii="Times New Roman" w:hAnsi="Times New Roman" w:cs="Times New Roman"/>
          <w:sz w:val="20"/>
          <w:szCs w:val="20"/>
        </w:rPr>
        <w:t>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0.479(31)</w:t>
      </w:r>
    </w:p>
    <w:p w14:paraId="6B38A8EC" w14:textId="3C0851BC" w:rsidR="00FA4065" w:rsidRPr="0080262E" w:rsidRDefault="00FA4065" w:rsidP="00FA4065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Cr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53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391FA4">
        <w:rPr>
          <w:rFonts w:ascii="Times New Roman" w:hAnsi="Times New Roman" w:cs="Times New Roman"/>
          <w:sz w:val="20"/>
          <w:szCs w:val="20"/>
        </w:rPr>
        <w:t>3.9(8)</w:t>
      </w:r>
      <w:r w:rsidR="00391FA4">
        <w:rPr>
          <w:rFonts w:ascii="Times New Roman" w:hAnsi="Times New Roman" w:cs="Times New Roman"/>
          <w:sz w:val="20"/>
          <w:szCs w:val="20"/>
        </w:rPr>
        <w:tab/>
        <w:t>1.3(</w:t>
      </w:r>
      <w:r w:rsidRPr="0080262E">
        <w:rPr>
          <w:rFonts w:ascii="Times New Roman" w:hAnsi="Times New Roman" w:cs="Times New Roman"/>
          <w:sz w:val="20"/>
          <w:szCs w:val="20"/>
        </w:rPr>
        <w:t>2)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1F49D4">
        <w:rPr>
          <w:rFonts w:ascii="Times New Roman" w:hAnsi="Times New Roman" w:cs="Times New Roman"/>
          <w:sz w:val="20"/>
          <w:szCs w:val="20"/>
        </w:rPr>
        <w:t>2.95(63</w:t>
      </w:r>
      <w:r w:rsidRPr="0080262E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391FA4">
        <w:rPr>
          <w:rFonts w:ascii="Times New Roman" w:hAnsi="Times New Roman" w:cs="Times New Roman"/>
          <w:sz w:val="20"/>
          <w:szCs w:val="20"/>
        </w:rPr>
        <w:t>2.7(3)</w:t>
      </w:r>
      <w:r w:rsidR="00391FA4">
        <w:rPr>
          <w:rFonts w:ascii="Times New Roman" w:hAnsi="Times New Roman" w:cs="Times New Roman"/>
          <w:sz w:val="20"/>
          <w:szCs w:val="20"/>
        </w:rPr>
        <w:tab/>
        <w:t>1.2(</w:t>
      </w:r>
      <w:r w:rsidRPr="00746C57">
        <w:rPr>
          <w:rFonts w:ascii="Times New Roman" w:hAnsi="Times New Roman" w:cs="Times New Roman"/>
          <w:sz w:val="20"/>
          <w:szCs w:val="20"/>
        </w:rPr>
        <w:t>2)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1F49D4">
        <w:rPr>
          <w:rFonts w:ascii="Times New Roman" w:hAnsi="Times New Roman" w:cs="Times New Roman"/>
          <w:sz w:val="20"/>
          <w:szCs w:val="20"/>
        </w:rPr>
        <w:t>2.24(27</w:t>
      </w:r>
      <w:r w:rsidRPr="00746C57">
        <w:rPr>
          <w:rFonts w:ascii="Times New Roman" w:hAnsi="Times New Roman" w:cs="Times New Roman"/>
          <w:sz w:val="20"/>
          <w:szCs w:val="20"/>
        </w:rPr>
        <w:t>)</w:t>
      </w:r>
      <w:r w:rsidRPr="00746C57">
        <w:rPr>
          <w:rFonts w:ascii="Times New Roman" w:hAnsi="Times New Roman" w:cs="Times New Roman"/>
          <w:sz w:val="20"/>
          <w:szCs w:val="20"/>
        </w:rPr>
        <w:tab/>
      </w:r>
    </w:p>
    <w:p w14:paraId="77B548B6" w14:textId="39AB6637" w:rsidR="00FA4065" w:rsidRPr="0080262E" w:rsidRDefault="00FA4065" w:rsidP="00FA4065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Mn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55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1F49D4">
        <w:rPr>
          <w:rFonts w:ascii="Times New Roman" w:hAnsi="Times New Roman" w:cs="Times New Roman"/>
          <w:sz w:val="20"/>
          <w:szCs w:val="20"/>
        </w:rPr>
        <w:t>1.38(55)</w:t>
      </w:r>
      <w:r w:rsidR="001F49D4">
        <w:rPr>
          <w:rFonts w:ascii="Times New Roman" w:hAnsi="Times New Roman" w:cs="Times New Roman"/>
          <w:sz w:val="20"/>
          <w:szCs w:val="20"/>
        </w:rPr>
        <w:tab/>
        <w:t>1.94(44</w:t>
      </w:r>
      <w:r w:rsidRPr="0080262E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1F49D4">
        <w:rPr>
          <w:rFonts w:ascii="Times New Roman" w:hAnsi="Times New Roman" w:cs="Times New Roman"/>
          <w:sz w:val="20"/>
          <w:szCs w:val="20"/>
        </w:rPr>
        <w:tab/>
        <w:t>0.71(28</w:t>
      </w:r>
      <w:r w:rsidRPr="0080262E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0D312F">
        <w:rPr>
          <w:rFonts w:ascii="Times New Roman" w:hAnsi="Times New Roman" w:cs="Times New Roman"/>
          <w:sz w:val="20"/>
          <w:szCs w:val="20"/>
        </w:rPr>
        <w:t>b.d.l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0.585(92)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</w:p>
    <w:p w14:paraId="00B36C60" w14:textId="0C4B6D7A" w:rsidR="00FA4065" w:rsidRPr="0080262E" w:rsidRDefault="00FA4065" w:rsidP="00FA4065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Fe</w:t>
      </w:r>
      <w:r w:rsidRPr="00B22290">
        <w:rPr>
          <w:rFonts w:ascii="Times New Roman" w:hAnsi="Times New Roman" w:cs="Times New Roman"/>
          <w:sz w:val="20"/>
          <w:szCs w:val="20"/>
          <w:vertAlign w:val="superscript"/>
        </w:rPr>
        <w:t>56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1F49D4">
        <w:rPr>
          <w:rFonts w:ascii="Times New Roman" w:hAnsi="Times New Roman" w:cs="Times New Roman"/>
          <w:sz w:val="20"/>
          <w:szCs w:val="20"/>
        </w:rPr>
        <w:t>45(25</w:t>
      </w:r>
      <w:r w:rsidRPr="0080262E">
        <w:rPr>
          <w:rFonts w:ascii="Times New Roman" w:hAnsi="Times New Roman" w:cs="Times New Roman"/>
          <w:sz w:val="20"/>
          <w:szCs w:val="20"/>
        </w:rPr>
        <w:t>)</w:t>
      </w:r>
      <w:r w:rsidRPr="0080262E">
        <w:rPr>
          <w:rFonts w:ascii="Times New Roman" w:hAnsi="Times New Roman" w:cs="Times New Roman"/>
          <w:sz w:val="20"/>
          <w:szCs w:val="20"/>
        </w:rPr>
        <w:tab/>
        <w:t>6.76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1F49D4">
        <w:rPr>
          <w:rFonts w:ascii="Times New Roman" w:hAnsi="Times New Roman" w:cs="Times New Roman"/>
          <w:sz w:val="20"/>
          <w:szCs w:val="20"/>
        </w:rPr>
        <w:t>6.7(3</w:t>
      </w:r>
      <w:ins w:id="0" w:author="lipingliu@pku.edu.cn" w:date="2019-03-31T22:23:00Z">
        <w:r w:rsidR="005B301C">
          <w:rPr>
            <w:rFonts w:ascii="Times New Roman" w:hAnsi="Times New Roman" w:cs="Times New Roman"/>
            <w:sz w:val="20"/>
            <w:szCs w:val="20"/>
          </w:rPr>
          <w:t>6</w:t>
        </w:r>
      </w:ins>
      <w:del w:id="1" w:author="lipingliu@pku.edu.cn" w:date="2019-03-31T22:23:00Z">
        <w:r w:rsidR="001F49D4" w:rsidDel="005B301C">
          <w:rPr>
            <w:rFonts w:ascii="Times New Roman" w:hAnsi="Times New Roman" w:cs="Times New Roman"/>
            <w:sz w:val="20"/>
            <w:szCs w:val="20"/>
          </w:rPr>
          <w:delText>7</w:delText>
        </w:r>
      </w:del>
      <w:r w:rsidRPr="0080262E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="001F49D4">
        <w:rPr>
          <w:rFonts w:ascii="Times New Roman" w:hAnsi="Times New Roman" w:cs="Times New Roman"/>
          <w:sz w:val="20"/>
          <w:szCs w:val="20"/>
        </w:rPr>
        <w:tab/>
        <w:t>30(14</w:t>
      </w:r>
      <w:r w:rsidRPr="00746C57">
        <w:rPr>
          <w:rFonts w:ascii="Times New Roman" w:hAnsi="Times New Roman" w:cs="Times New Roman"/>
          <w:sz w:val="20"/>
          <w:szCs w:val="20"/>
        </w:rPr>
        <w:t>)</w:t>
      </w:r>
      <w:r w:rsidRPr="00746C57">
        <w:rPr>
          <w:rFonts w:ascii="Times New Roman" w:hAnsi="Times New Roman" w:cs="Times New Roman"/>
          <w:sz w:val="20"/>
          <w:szCs w:val="20"/>
        </w:rPr>
        <w:tab/>
        <w:t>10.3(55)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1F49D4">
        <w:rPr>
          <w:rFonts w:ascii="Times New Roman" w:hAnsi="Times New Roman" w:cs="Times New Roman"/>
          <w:sz w:val="20"/>
          <w:szCs w:val="20"/>
        </w:rPr>
        <w:t>2.9</w:t>
      </w:r>
      <w:r>
        <w:rPr>
          <w:rFonts w:ascii="Times New Roman" w:hAnsi="Times New Roman" w:cs="Times New Roman"/>
          <w:sz w:val="20"/>
          <w:szCs w:val="20"/>
        </w:rPr>
        <w:t>(1</w:t>
      </w:r>
      <w:r w:rsidR="001F49D4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>)</w:t>
      </w:r>
    </w:p>
    <w:p w14:paraId="7E5154E5" w14:textId="77777777" w:rsidR="00FA4065" w:rsidRPr="0080262E" w:rsidRDefault="00FA4065" w:rsidP="00FA4065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Fe</w:t>
      </w:r>
      <w:r w:rsidRPr="00B22290">
        <w:rPr>
          <w:rFonts w:ascii="Times New Roman" w:hAnsi="Times New Roman" w:cs="Times New Roman"/>
          <w:sz w:val="20"/>
          <w:szCs w:val="20"/>
          <w:vertAlign w:val="superscript"/>
        </w:rPr>
        <w:t>57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  <w:t>11.28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14.4(18)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 xml:space="preserve">0.781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10.98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18.5(16)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  <w:t>0.593</w:t>
      </w:r>
    </w:p>
    <w:p w14:paraId="1132D3F9" w14:textId="5875F9D6" w:rsidR="00FA4065" w:rsidRPr="0080262E" w:rsidRDefault="00FA4065" w:rsidP="00FA4065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Ni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60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1F49D4">
        <w:rPr>
          <w:rFonts w:ascii="Times New Roman" w:hAnsi="Times New Roman" w:cs="Times New Roman"/>
          <w:sz w:val="20"/>
          <w:szCs w:val="20"/>
        </w:rPr>
        <w:t>0.337(6)</w:t>
      </w:r>
      <w:r w:rsidR="001F49D4">
        <w:rPr>
          <w:rFonts w:ascii="Times New Roman" w:hAnsi="Times New Roman" w:cs="Times New Roman"/>
          <w:sz w:val="20"/>
          <w:szCs w:val="20"/>
        </w:rPr>
        <w:tab/>
        <w:t>0.27(23</w:t>
      </w:r>
      <w:r w:rsidRPr="0080262E">
        <w:rPr>
          <w:rFonts w:ascii="Times New Roman" w:hAnsi="Times New Roman" w:cs="Times New Roman"/>
          <w:sz w:val="20"/>
          <w:szCs w:val="20"/>
        </w:rPr>
        <w:t>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1.238(21)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0.337(6)</w:t>
      </w:r>
      <w:r w:rsidRPr="00746C57">
        <w:rPr>
          <w:rFonts w:ascii="Times New Roman" w:hAnsi="Times New Roman" w:cs="Times New Roman"/>
          <w:sz w:val="20"/>
          <w:szCs w:val="20"/>
        </w:rPr>
        <w:tab/>
        <w:t>0.216(56)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1.559(26)</w:t>
      </w:r>
    </w:p>
    <w:p w14:paraId="65FAC35B" w14:textId="34B29C27" w:rsidR="00FA4065" w:rsidRPr="0080262E" w:rsidRDefault="00FA4065" w:rsidP="00FA4065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Rb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85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0.086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0.826(12)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 xml:space="preserve">0.104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0.042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0.898(23)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0.047</w:t>
      </w:r>
    </w:p>
    <w:p w14:paraId="60257A56" w14:textId="26971D9D" w:rsidR="00FA4065" w:rsidRPr="0080262E" w:rsidRDefault="00FA4065" w:rsidP="00FA4065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Sr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88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1F49D4">
        <w:rPr>
          <w:rFonts w:ascii="Times New Roman" w:hAnsi="Times New Roman" w:cs="Times New Roman"/>
          <w:sz w:val="20"/>
          <w:szCs w:val="20"/>
        </w:rPr>
        <w:tab/>
        <w:t>0.024(7)</w:t>
      </w:r>
      <w:r w:rsidR="001F49D4">
        <w:rPr>
          <w:rFonts w:ascii="Times New Roman" w:hAnsi="Times New Roman" w:cs="Times New Roman"/>
          <w:sz w:val="20"/>
          <w:szCs w:val="20"/>
        </w:rPr>
        <w:tab/>
        <w:t>45.79(76</w:t>
      </w:r>
      <w:r w:rsidRPr="0080262E">
        <w:rPr>
          <w:rFonts w:ascii="Times New Roman" w:hAnsi="Times New Roman" w:cs="Times New Roman"/>
          <w:sz w:val="20"/>
          <w:szCs w:val="20"/>
        </w:rPr>
        <w:t>)</w:t>
      </w:r>
      <w:r w:rsidR="001F49D4">
        <w:rPr>
          <w:rFonts w:ascii="Times New Roman" w:hAnsi="Times New Roman" w:cs="Times New Roman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  <w:t>0.00</w:t>
      </w:r>
      <w:ins w:id="2" w:author="lipingliu@pku.edu.cn" w:date="2019-03-31T22:30:00Z">
        <w:r w:rsidR="005B301C">
          <w:rPr>
            <w:rFonts w:ascii="Times New Roman" w:hAnsi="Times New Roman" w:cs="Times New Roman"/>
            <w:sz w:val="20"/>
            <w:szCs w:val="20"/>
          </w:rPr>
          <w:t>05</w:t>
        </w:r>
      </w:ins>
      <w:del w:id="3" w:author="lipingliu@pku.edu.cn" w:date="2019-03-31T22:30:00Z">
        <w:r w:rsidRPr="0080262E" w:rsidDel="005B301C">
          <w:rPr>
            <w:rFonts w:ascii="Times New Roman" w:hAnsi="Times New Roman" w:cs="Times New Roman"/>
            <w:sz w:val="20"/>
            <w:szCs w:val="20"/>
          </w:rPr>
          <w:delText>1</w:delText>
        </w:r>
      </w:del>
      <w:r w:rsidRPr="0080262E">
        <w:rPr>
          <w:rFonts w:ascii="Times New Roman" w:hAnsi="Times New Roman" w:cs="Times New Roman"/>
          <w:sz w:val="20"/>
          <w:szCs w:val="20"/>
        </w:rPr>
        <w:t>(</w:t>
      </w:r>
      <w:ins w:id="4" w:author="lipingliu@pku.edu.cn" w:date="2019-03-31T22:31:00Z">
        <w:r w:rsidR="005B301C">
          <w:rPr>
            <w:rFonts w:ascii="Times New Roman" w:hAnsi="Times New Roman" w:cs="Times New Roman"/>
            <w:sz w:val="20"/>
            <w:szCs w:val="20"/>
          </w:rPr>
          <w:t>2</w:t>
        </w:r>
      </w:ins>
      <w:del w:id="5" w:author="lipingliu@pku.edu.cn" w:date="2019-03-31T22:31:00Z">
        <w:r w:rsidRPr="0080262E" w:rsidDel="005B301C">
          <w:rPr>
            <w:rFonts w:ascii="Times New Roman" w:hAnsi="Times New Roman" w:cs="Times New Roman"/>
            <w:sz w:val="20"/>
            <w:szCs w:val="20"/>
          </w:rPr>
          <w:delText>0</w:delText>
        </w:r>
      </w:del>
      <w:r w:rsidRPr="0080262E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1F49D4">
        <w:rPr>
          <w:rFonts w:ascii="Times New Roman" w:hAnsi="Times New Roman" w:cs="Times New Roman"/>
          <w:sz w:val="20"/>
          <w:szCs w:val="20"/>
        </w:rPr>
        <w:t>0.021(3)</w:t>
      </w:r>
      <w:r w:rsidR="001F49D4">
        <w:rPr>
          <w:rFonts w:ascii="Times New Roman" w:hAnsi="Times New Roman" w:cs="Times New Roman"/>
          <w:sz w:val="20"/>
          <w:szCs w:val="20"/>
        </w:rPr>
        <w:tab/>
        <w:t>57.31(54</w:t>
      </w:r>
      <w:r w:rsidRPr="00746C57">
        <w:rPr>
          <w:rFonts w:ascii="Times New Roman" w:hAnsi="Times New Roman" w:cs="Times New Roman"/>
          <w:sz w:val="20"/>
          <w:szCs w:val="20"/>
        </w:rPr>
        <w:t>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1F49D4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0.0004(1)</w:t>
      </w:r>
    </w:p>
    <w:p w14:paraId="18D30DE3" w14:textId="54903A47" w:rsidR="00FA4065" w:rsidRPr="0080262E" w:rsidRDefault="00FA4065" w:rsidP="00FA4065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Y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89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  <w:t>0.069(64)</w:t>
      </w:r>
      <w:r w:rsidRPr="0080262E">
        <w:rPr>
          <w:rFonts w:ascii="Times New Roman" w:hAnsi="Times New Roman" w:cs="Times New Roman"/>
          <w:sz w:val="20"/>
          <w:szCs w:val="20"/>
        </w:rPr>
        <w:tab/>
        <w:t>178.5(41)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0.0004(4)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b.d.l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1F49D4">
        <w:rPr>
          <w:rFonts w:ascii="Times New Roman" w:hAnsi="Times New Roman" w:cs="Times New Roman"/>
          <w:sz w:val="20"/>
          <w:szCs w:val="20"/>
        </w:rPr>
        <w:t>9.49(14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</w:p>
    <w:p w14:paraId="73C86C5E" w14:textId="24DB6596" w:rsidR="00FA4065" w:rsidRPr="0080262E" w:rsidRDefault="00FA4065" w:rsidP="00FA4065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Nb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93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ab/>
        <w:t>0.0227</w:t>
      </w:r>
      <w:r w:rsidRPr="0080262E">
        <w:rPr>
          <w:rFonts w:ascii="Times New Roman" w:hAnsi="Times New Roman" w:cs="Times New Roman"/>
          <w:sz w:val="20"/>
          <w:szCs w:val="20"/>
        </w:rPr>
        <w:tab/>
        <w:t>0.0058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 xml:space="preserve">3.914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b.d.l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0.010(1)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</w:p>
    <w:p w14:paraId="6AF2471C" w14:textId="75D951FC" w:rsidR="00FA4065" w:rsidRPr="0080262E" w:rsidRDefault="00FA4065" w:rsidP="00FA4065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Sn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118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</w:p>
    <w:p w14:paraId="6B9EEBD7" w14:textId="746AD0A6" w:rsidR="00FA4065" w:rsidRPr="0080262E" w:rsidRDefault="00FA4065" w:rsidP="00FA4065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Ba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137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8611E4"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b.d.l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1F49D4">
        <w:rPr>
          <w:rFonts w:ascii="Times New Roman" w:hAnsi="Times New Roman" w:cs="Times New Roman"/>
          <w:sz w:val="20"/>
          <w:szCs w:val="20"/>
        </w:rPr>
        <w:t>14.86(49</w:t>
      </w:r>
      <w:r w:rsidRPr="0080262E">
        <w:rPr>
          <w:rFonts w:ascii="Times New Roman" w:hAnsi="Times New Roman" w:cs="Times New Roman"/>
          <w:sz w:val="20"/>
          <w:szCs w:val="20"/>
        </w:rPr>
        <w:t>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="001F49D4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0.202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1F49D4">
        <w:rPr>
          <w:rFonts w:ascii="Times New Roman" w:hAnsi="Times New Roman" w:cs="Times New Roman"/>
          <w:sz w:val="20"/>
          <w:szCs w:val="20"/>
        </w:rPr>
        <w:t>20.37(33</w:t>
      </w:r>
      <w:r w:rsidRPr="00746C57">
        <w:rPr>
          <w:rFonts w:ascii="Times New Roman" w:hAnsi="Times New Roman" w:cs="Times New Roman"/>
          <w:sz w:val="20"/>
          <w:szCs w:val="20"/>
        </w:rPr>
        <w:t>)</w:t>
      </w:r>
      <w:r w:rsidR="001F49D4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  <w:t xml:space="preserve">0.010 </w:t>
      </w:r>
      <w:r w:rsidRPr="00746C57">
        <w:rPr>
          <w:rFonts w:ascii="Times New Roman" w:hAnsi="Times New Roman" w:cs="Times New Roman"/>
          <w:sz w:val="20"/>
          <w:szCs w:val="20"/>
        </w:rPr>
        <w:tab/>
      </w:r>
    </w:p>
    <w:p w14:paraId="4ACA7BE2" w14:textId="2F47A25B" w:rsidR="00FA4065" w:rsidRPr="0080262E" w:rsidRDefault="00FA4065" w:rsidP="00FA4065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La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139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8611E4"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0.0264</w:t>
      </w:r>
      <w:r w:rsidRPr="0080262E">
        <w:rPr>
          <w:rFonts w:ascii="Times New Roman" w:hAnsi="Times New Roman" w:cs="Times New Roman"/>
          <w:sz w:val="20"/>
          <w:szCs w:val="20"/>
        </w:rPr>
        <w:tab/>
        <w:t>48.9(12)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 xml:space="preserve">0.001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b.d.l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1F49D4">
        <w:rPr>
          <w:rFonts w:ascii="Times New Roman" w:hAnsi="Times New Roman" w:cs="Times New Roman"/>
          <w:sz w:val="20"/>
          <w:szCs w:val="20"/>
        </w:rPr>
        <w:t>24.83(23</w:t>
      </w:r>
      <w:r w:rsidRPr="00746C57">
        <w:rPr>
          <w:rFonts w:ascii="Times New Roman" w:hAnsi="Times New Roman" w:cs="Times New Roman"/>
          <w:sz w:val="20"/>
          <w:szCs w:val="20"/>
        </w:rPr>
        <w:t>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</w:r>
    </w:p>
    <w:p w14:paraId="54FF72C7" w14:textId="757AA717" w:rsidR="00FA4065" w:rsidRPr="0080262E" w:rsidRDefault="00FA4065" w:rsidP="00FA4065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Ce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140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8611E4">
        <w:rPr>
          <w:rFonts w:ascii="Times New Roman" w:hAnsi="Times New Roman" w:cs="Times New Roman" w:hint="eastAsia"/>
          <w:sz w:val="20"/>
          <w:szCs w:val="20"/>
        </w:rPr>
        <w:tab/>
      </w:r>
      <w:r w:rsidR="001F49D4">
        <w:rPr>
          <w:rFonts w:ascii="Times New Roman" w:hAnsi="Times New Roman" w:cs="Times New Roman"/>
          <w:sz w:val="20"/>
          <w:szCs w:val="20"/>
        </w:rPr>
        <w:t>0.0177</w:t>
      </w:r>
      <w:r w:rsidR="001F49D4">
        <w:rPr>
          <w:rFonts w:ascii="Times New Roman" w:hAnsi="Times New Roman" w:cs="Times New Roman"/>
          <w:sz w:val="20"/>
          <w:szCs w:val="20"/>
        </w:rPr>
        <w:tab/>
        <w:t>4.04(11</w:t>
      </w:r>
      <w:r w:rsidRPr="0080262E">
        <w:rPr>
          <w:rFonts w:ascii="Times New Roman" w:hAnsi="Times New Roman" w:cs="Times New Roman"/>
          <w:sz w:val="20"/>
          <w:szCs w:val="20"/>
        </w:rPr>
        <w:t>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 xml:space="preserve">0.004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0.0218</w:t>
      </w:r>
      <w:r w:rsidRPr="00746C57">
        <w:rPr>
          <w:rFonts w:ascii="Times New Roman" w:hAnsi="Times New Roman" w:cs="Times New Roman"/>
          <w:sz w:val="20"/>
          <w:szCs w:val="20"/>
        </w:rPr>
        <w:tab/>
        <w:t>7.215(83)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0.003</w:t>
      </w:r>
    </w:p>
    <w:p w14:paraId="66E328C9" w14:textId="5102D7A4" w:rsidR="00FA4065" w:rsidRPr="0080262E" w:rsidRDefault="00FA4065" w:rsidP="00FA4065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Pr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141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b.d.l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1F49D4">
        <w:rPr>
          <w:rFonts w:ascii="Times New Roman" w:hAnsi="Times New Roman" w:cs="Times New Roman"/>
          <w:sz w:val="20"/>
          <w:szCs w:val="20"/>
        </w:rPr>
        <w:t>0.62(2</w:t>
      </w:r>
      <w:r w:rsidRPr="0080262E">
        <w:rPr>
          <w:rFonts w:ascii="Times New Roman" w:hAnsi="Times New Roman" w:cs="Times New Roman"/>
          <w:sz w:val="20"/>
          <w:szCs w:val="20"/>
        </w:rPr>
        <w:t>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0.015(3)</w:t>
      </w:r>
      <w:r w:rsidRPr="00746C57">
        <w:rPr>
          <w:rFonts w:ascii="Times New Roman" w:hAnsi="Times New Roman" w:cs="Times New Roman"/>
          <w:sz w:val="20"/>
          <w:szCs w:val="20"/>
        </w:rPr>
        <w:tab/>
        <w:t>1.047(25)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0.014(3)</w:t>
      </w:r>
    </w:p>
    <w:p w14:paraId="33A0A7D3" w14:textId="435E5C61" w:rsidR="00FA4065" w:rsidRPr="0080262E" w:rsidRDefault="00FA4065" w:rsidP="00FA4065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Nd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146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8611E4"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b.d.l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2.719(95)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0.062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1F49D4">
        <w:rPr>
          <w:rFonts w:ascii="Times New Roman" w:hAnsi="Times New Roman" w:cs="Times New Roman"/>
          <w:sz w:val="20"/>
          <w:szCs w:val="20"/>
        </w:rPr>
        <w:t>4.74(12</w:t>
      </w:r>
      <w:r w:rsidRPr="00746C57">
        <w:rPr>
          <w:rFonts w:ascii="Times New Roman" w:hAnsi="Times New Roman" w:cs="Times New Roman"/>
          <w:sz w:val="20"/>
          <w:szCs w:val="20"/>
        </w:rPr>
        <w:t>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0.013</w:t>
      </w:r>
    </w:p>
    <w:p w14:paraId="35530658" w14:textId="2B913018" w:rsidR="00FA4065" w:rsidRPr="0080262E" w:rsidRDefault="00FA4065" w:rsidP="00FA4065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Sm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147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8611E4"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0.142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0.513(37)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 xml:space="preserve">0.277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0.110(38)</w:t>
      </w:r>
      <w:r w:rsidRPr="00746C57">
        <w:rPr>
          <w:rFonts w:ascii="Times New Roman" w:hAnsi="Times New Roman" w:cs="Times New Roman"/>
          <w:sz w:val="20"/>
          <w:szCs w:val="20"/>
        </w:rPr>
        <w:tab/>
        <w:t>0.993(64)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  <w:t>0.111(38)</w:t>
      </w:r>
    </w:p>
    <w:p w14:paraId="4D273CC1" w14:textId="7BEECF86" w:rsidR="00FA4065" w:rsidRPr="0080262E" w:rsidRDefault="00FA4065" w:rsidP="00FA4065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Eu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153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8611E4"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b.d.l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0.142(9)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b.d.l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0.255(11)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</w:p>
    <w:p w14:paraId="75528955" w14:textId="139C3A79" w:rsidR="00FA4065" w:rsidRPr="0080262E" w:rsidRDefault="00FA4065" w:rsidP="00FA4065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Gd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157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 w:rsidR="008611E4"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0.143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0.604(21)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 xml:space="preserve">0.237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0.113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0.982(42)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 xml:space="preserve">0.115 </w:t>
      </w:r>
      <w:r w:rsidRPr="00746C57">
        <w:rPr>
          <w:rFonts w:ascii="Times New Roman" w:hAnsi="Times New Roman" w:cs="Times New Roman"/>
          <w:sz w:val="20"/>
          <w:szCs w:val="20"/>
        </w:rPr>
        <w:tab/>
      </w:r>
    </w:p>
    <w:p w14:paraId="7A6B7E2F" w14:textId="6B7BF1EC" w:rsidR="00FA4065" w:rsidRPr="0080262E" w:rsidRDefault="00FA4065" w:rsidP="00FA4065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Tb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159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8611E4"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b.d.l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0.100(7)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0.0245</w:t>
      </w:r>
      <w:r w:rsidRPr="00746C57">
        <w:rPr>
          <w:rFonts w:ascii="Times New Roman" w:hAnsi="Times New Roman" w:cs="Times New Roman"/>
          <w:sz w:val="20"/>
          <w:szCs w:val="20"/>
        </w:rPr>
        <w:tab/>
        <w:t>0.163(7)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 xml:space="preserve">0.150 </w:t>
      </w:r>
      <w:r w:rsidRPr="00746C57">
        <w:rPr>
          <w:rFonts w:ascii="Times New Roman" w:hAnsi="Times New Roman" w:cs="Times New Roman"/>
          <w:sz w:val="20"/>
          <w:szCs w:val="20"/>
        </w:rPr>
        <w:tab/>
      </w:r>
    </w:p>
    <w:p w14:paraId="08D4B81B" w14:textId="0CFCCCE5" w:rsidR="00FA4065" w:rsidRPr="0080262E" w:rsidRDefault="00FA4065" w:rsidP="00FA4065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Dy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163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8611E4"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b.d.l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0.572(32)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0.071(11)</w:t>
      </w:r>
      <w:r w:rsidRPr="00746C57">
        <w:rPr>
          <w:rFonts w:ascii="Times New Roman" w:hAnsi="Times New Roman" w:cs="Times New Roman"/>
          <w:sz w:val="20"/>
          <w:szCs w:val="20"/>
        </w:rPr>
        <w:tab/>
        <w:t>1.026(35)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0.069(10)</w:t>
      </w:r>
      <w:r w:rsidRPr="00746C57">
        <w:rPr>
          <w:rFonts w:ascii="Times New Roman" w:hAnsi="Times New Roman" w:cs="Times New Roman"/>
          <w:sz w:val="20"/>
          <w:szCs w:val="20"/>
        </w:rPr>
        <w:tab/>
      </w:r>
    </w:p>
    <w:p w14:paraId="63A78DFE" w14:textId="0E57D160" w:rsidR="00FA4065" w:rsidRPr="0080262E" w:rsidRDefault="00FA4065" w:rsidP="00FA4065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Ho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165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8611E4"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0.0152</w:t>
      </w:r>
      <w:r w:rsidRPr="0080262E">
        <w:rPr>
          <w:rFonts w:ascii="Times New Roman" w:hAnsi="Times New Roman" w:cs="Times New Roman"/>
          <w:sz w:val="20"/>
          <w:szCs w:val="20"/>
        </w:rPr>
        <w:tab/>
        <w:t>0.129(11)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 xml:space="preserve">0.118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0.0145</w:t>
      </w:r>
      <w:ins w:id="6" w:author="lipingliu@pku.edu.cn" w:date="2019-03-31T23:37:00Z">
        <w:r w:rsidR="005B301C">
          <w:rPr>
            <w:rFonts w:ascii="Times New Roman" w:hAnsi="Times New Roman" w:cs="Times New Roman"/>
            <w:sz w:val="20"/>
            <w:szCs w:val="20"/>
          </w:rPr>
          <w:t xml:space="preserve"> </w:t>
        </w:r>
      </w:ins>
      <w:r w:rsidRPr="00746C57">
        <w:rPr>
          <w:rFonts w:ascii="Times New Roman" w:hAnsi="Times New Roman" w:cs="Times New Roman"/>
          <w:sz w:val="20"/>
          <w:szCs w:val="20"/>
        </w:rPr>
        <w:tab/>
        <w:t>0.235(13)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 xml:space="preserve">0.062 </w:t>
      </w:r>
      <w:r w:rsidRPr="00746C57">
        <w:rPr>
          <w:rFonts w:ascii="Times New Roman" w:hAnsi="Times New Roman" w:cs="Times New Roman"/>
          <w:sz w:val="20"/>
          <w:szCs w:val="20"/>
        </w:rPr>
        <w:tab/>
      </w:r>
    </w:p>
    <w:p w14:paraId="2DFF2D3B" w14:textId="7EA614E5" w:rsidR="00FA4065" w:rsidRPr="0080262E" w:rsidRDefault="00FA4065" w:rsidP="00FA4065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Er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166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8611E4"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b.d.l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0.280(18)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b.d.l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0.611(20)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</w:p>
    <w:p w14:paraId="3176EFC0" w14:textId="447C84C2" w:rsidR="00FA4065" w:rsidRPr="0080262E" w:rsidRDefault="00FA4065" w:rsidP="00FA4065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Tm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169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8611E4"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b.d.l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0.037(5)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0.0202</w:t>
      </w:r>
      <w:r w:rsidRPr="00746C57">
        <w:rPr>
          <w:rFonts w:ascii="Times New Roman" w:hAnsi="Times New Roman" w:cs="Times New Roman"/>
          <w:sz w:val="20"/>
          <w:szCs w:val="20"/>
        </w:rPr>
        <w:tab/>
        <w:t>0.083(4)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0.242</w:t>
      </w:r>
    </w:p>
    <w:p w14:paraId="3AD85EE2" w14:textId="77FDF225" w:rsidR="00FA4065" w:rsidRPr="0080262E" w:rsidRDefault="00FA4065" w:rsidP="00FA4065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Yb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172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8611E4"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0.132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0.187(32)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 xml:space="preserve">0.707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b.d.l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0.536(43)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</w:p>
    <w:p w14:paraId="19BCDE8B" w14:textId="643F7651" w:rsidR="00FA4065" w:rsidRPr="0080262E" w:rsidRDefault="00FA4065" w:rsidP="00FA4065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Lu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175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8611E4"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b.d.l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0.029(4)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b.d.l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0.071(7)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</w:p>
    <w:p w14:paraId="7DB2372F" w14:textId="71AAEB72" w:rsidR="00FA4065" w:rsidRPr="0080262E" w:rsidRDefault="00FA4065" w:rsidP="00FA4065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Ta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181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8611E4"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b.d.l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0.016(10)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0.0181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0.0104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1.740</w:t>
      </w:r>
    </w:p>
    <w:p w14:paraId="38FC0B39" w14:textId="2D4B2DDF" w:rsidR="00FA4065" w:rsidRPr="0080262E" w:rsidRDefault="00FA4065" w:rsidP="00FA4065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Pb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208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8611E4"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b.d.l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0.023(3)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391FA4">
        <w:rPr>
          <w:rFonts w:ascii="Times New Roman" w:hAnsi="Times New Roman" w:cs="Times New Roman"/>
          <w:sz w:val="20"/>
          <w:szCs w:val="20"/>
        </w:rPr>
        <w:t>0.095(17</w:t>
      </w:r>
      <w:r w:rsidRPr="00746C57">
        <w:rPr>
          <w:rFonts w:ascii="Times New Roman" w:hAnsi="Times New Roman" w:cs="Times New Roman"/>
          <w:sz w:val="20"/>
          <w:szCs w:val="20"/>
        </w:rPr>
        <w:t>)</w:t>
      </w:r>
      <w:r w:rsidRPr="00746C57">
        <w:rPr>
          <w:rFonts w:ascii="Times New Roman" w:hAnsi="Times New Roman" w:cs="Times New Roman"/>
          <w:sz w:val="20"/>
          <w:szCs w:val="20"/>
        </w:rPr>
        <w:tab/>
        <w:t>0.018(6)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391FA4">
        <w:rPr>
          <w:rFonts w:ascii="Times New Roman" w:hAnsi="Times New Roman" w:cs="Times New Roman"/>
          <w:sz w:val="20"/>
          <w:szCs w:val="20"/>
        </w:rPr>
        <w:tab/>
        <w:t>5.36(99</w:t>
      </w:r>
      <w:r>
        <w:rPr>
          <w:rFonts w:ascii="Times New Roman" w:hAnsi="Times New Roman" w:cs="Times New Roman"/>
          <w:sz w:val="20"/>
          <w:szCs w:val="20"/>
        </w:rPr>
        <w:t>)</w:t>
      </w:r>
    </w:p>
    <w:p w14:paraId="38475B01" w14:textId="300141CD" w:rsidR="00FA4065" w:rsidRPr="0080262E" w:rsidRDefault="00FA4065" w:rsidP="00FA4065">
      <w:pP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Th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232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8611E4"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b.d.l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0.269(12)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b.d.l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0.763(27)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</w:p>
    <w:p w14:paraId="247B1247" w14:textId="046F14F8" w:rsidR="00FA4065" w:rsidRPr="005D4238" w:rsidRDefault="00FA4065" w:rsidP="00FA4065">
      <w:pPr>
        <w:pBdr>
          <w:bottom w:val="single" w:sz="4" w:space="1" w:color="auto"/>
        </w:pBdr>
        <w:rPr>
          <w:rFonts w:ascii="Times New Roman" w:hAnsi="Times New Roman" w:cs="Times New Roman"/>
          <w:sz w:val="20"/>
          <w:szCs w:val="20"/>
        </w:rPr>
      </w:pPr>
      <w:r w:rsidRPr="0080262E">
        <w:rPr>
          <w:rFonts w:ascii="Times New Roman" w:hAnsi="Times New Roman" w:cs="Times New Roman"/>
          <w:sz w:val="20"/>
          <w:szCs w:val="20"/>
        </w:rPr>
        <w:t>U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238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b.d.l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80262E">
        <w:rPr>
          <w:rFonts w:ascii="Times New Roman" w:hAnsi="Times New Roman" w:cs="Times New Roman"/>
          <w:sz w:val="20"/>
          <w:szCs w:val="20"/>
        </w:rPr>
        <w:t>0.337(26)</w:t>
      </w:r>
      <w:r w:rsidRPr="0080262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0.0245</w:t>
      </w:r>
      <w:r w:rsidRPr="00746C57">
        <w:rPr>
          <w:rFonts w:ascii="Times New Roman" w:hAnsi="Times New Roman" w:cs="Times New Roman"/>
          <w:sz w:val="20"/>
          <w:szCs w:val="20"/>
        </w:rPr>
        <w:tab/>
        <w:t>0.317(25)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 xml:space="preserve">0.077 </w:t>
      </w:r>
      <w:r w:rsidRPr="00746C57">
        <w:rPr>
          <w:rFonts w:ascii="Times New Roman" w:hAnsi="Times New Roman" w:cs="Times New Roman"/>
          <w:sz w:val="20"/>
          <w:szCs w:val="20"/>
        </w:rPr>
        <w:tab/>
      </w:r>
    </w:p>
    <w:p w14:paraId="0F018865" w14:textId="77777777" w:rsidR="00FA4065" w:rsidRDefault="00FA4065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p w14:paraId="2078EA43" w14:textId="77777777" w:rsidR="00FA4065" w:rsidRDefault="00FA4065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p w14:paraId="59BFD638" w14:textId="77777777" w:rsidR="00FA4065" w:rsidRDefault="00FA4065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p w14:paraId="698D8895" w14:textId="03D211C7" w:rsidR="00746C57" w:rsidRPr="00746C57" w:rsidRDefault="00746C57" w:rsidP="00746C57">
      <w:pPr>
        <w:rPr>
          <w:rFonts w:ascii="Times New Roman" w:hAnsi="Times New Roman" w:cs="Times New Roman"/>
          <w:sz w:val="20"/>
          <w:szCs w:val="20"/>
        </w:rPr>
      </w:pPr>
      <w:r w:rsidRPr="00746C57">
        <w:rPr>
          <w:rFonts w:ascii="Times New Roman" w:hAnsi="Times New Roman" w:cs="Times New Roman"/>
          <w:b/>
          <w:sz w:val="20"/>
          <w:szCs w:val="20"/>
        </w:rPr>
        <w:t>TABLE 5</w:t>
      </w:r>
      <w:r w:rsidR="00FF5D1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F5D10" w:rsidRPr="00FF5D10">
        <w:rPr>
          <w:rFonts w:ascii="Times New Roman" w:hAnsi="Times New Roman" w:cs="Times New Roman" w:hint="eastAsia"/>
          <w:sz w:val="20"/>
          <w:szCs w:val="20"/>
        </w:rPr>
        <w:t>continued</w:t>
      </w:r>
      <w:r w:rsidR="00CB15A1">
        <w:rPr>
          <w:rFonts w:ascii="Times New Roman" w:hAnsi="Times New Roman" w:cs="Times New Roman"/>
          <w:sz w:val="20"/>
          <w:szCs w:val="20"/>
        </w:rPr>
        <w:t>.</w:t>
      </w:r>
    </w:p>
    <w:p w14:paraId="75BDB762" w14:textId="5452FA91" w:rsidR="00746C57" w:rsidRPr="00746C57" w:rsidRDefault="00746C57" w:rsidP="00532799">
      <w:pPr>
        <w:pBdr>
          <w:top w:val="single" w:sz="4" w:space="1" w:color="auto"/>
        </w:pBdr>
        <w:rPr>
          <w:rFonts w:ascii="Times New Roman" w:hAnsi="Times New Roman" w:cs="Times New Roman"/>
          <w:sz w:val="20"/>
          <w:szCs w:val="20"/>
        </w:rPr>
      </w:pPr>
      <w:r w:rsidRPr="00746C57">
        <w:rPr>
          <w:rFonts w:ascii="Times New Roman" w:hAnsi="Times New Roman" w:cs="Times New Roman"/>
          <w:sz w:val="20"/>
          <w:szCs w:val="20"/>
        </w:rPr>
        <w:t>Exp.</w:t>
      </w:r>
      <w:r w:rsidR="0006384D">
        <w:rPr>
          <w:rFonts w:ascii="Times New Roman" w:hAnsi="Times New Roman" w:cs="Times New Roman"/>
          <w:sz w:val="20"/>
          <w:szCs w:val="20"/>
        </w:rPr>
        <w:t xml:space="preserve"> #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532799">
        <w:rPr>
          <w:rFonts w:ascii="Times New Roman" w:hAnsi="Times New Roman" w:cs="Times New Roman" w:hint="eastAsia"/>
          <w:sz w:val="20"/>
          <w:szCs w:val="20"/>
        </w:rPr>
        <w:t>LMD</w:t>
      </w:r>
      <w:r w:rsidRPr="00746C57">
        <w:rPr>
          <w:rFonts w:ascii="Times New Roman" w:hAnsi="Times New Roman" w:cs="Times New Roman"/>
          <w:sz w:val="20"/>
          <w:szCs w:val="20"/>
        </w:rPr>
        <w:t>578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00700E">
        <w:rPr>
          <w:rFonts w:ascii="Times New Roman" w:hAnsi="Times New Roman" w:cs="Times New Roman" w:hint="eastAsia"/>
          <w:sz w:val="20"/>
          <w:szCs w:val="20"/>
        </w:rPr>
        <w:tab/>
      </w:r>
      <w:r w:rsidR="0000700E">
        <w:rPr>
          <w:rFonts w:ascii="Times New Roman" w:hAnsi="Times New Roman" w:cs="Times New Roman" w:hint="eastAsia"/>
          <w:sz w:val="20"/>
          <w:szCs w:val="20"/>
        </w:rPr>
        <w:tab/>
      </w:r>
      <w:r w:rsidR="0000700E">
        <w:rPr>
          <w:rFonts w:ascii="Times New Roman" w:hAnsi="Times New Roman" w:cs="Times New Roman" w:hint="eastAsia"/>
          <w:sz w:val="20"/>
          <w:szCs w:val="20"/>
        </w:rPr>
        <w:tab/>
      </w:r>
      <w:r w:rsidR="0000700E">
        <w:rPr>
          <w:rFonts w:ascii="Times New Roman" w:hAnsi="Times New Roman" w:cs="Times New Roman" w:hint="eastAsia"/>
          <w:sz w:val="20"/>
          <w:szCs w:val="20"/>
        </w:rPr>
        <w:tab/>
      </w:r>
      <w:r w:rsidR="00532799">
        <w:rPr>
          <w:rFonts w:ascii="Times New Roman" w:hAnsi="Times New Roman" w:cs="Times New Roman" w:hint="eastAsia"/>
          <w:sz w:val="20"/>
          <w:szCs w:val="20"/>
        </w:rPr>
        <w:t>LMD</w:t>
      </w:r>
      <w:r w:rsidRPr="00746C57">
        <w:rPr>
          <w:rFonts w:ascii="Times New Roman" w:hAnsi="Times New Roman" w:cs="Times New Roman"/>
          <w:sz w:val="20"/>
          <w:szCs w:val="20"/>
        </w:rPr>
        <w:t>568</w:t>
      </w:r>
      <w:r w:rsidRPr="00746C57">
        <w:rPr>
          <w:rFonts w:ascii="Times New Roman" w:hAnsi="Times New Roman" w:cs="Times New Roman"/>
          <w:sz w:val="20"/>
          <w:szCs w:val="20"/>
        </w:rPr>
        <w:tab/>
      </w:r>
    </w:p>
    <w:p w14:paraId="0A312317" w14:textId="2C33A523" w:rsidR="00746C57" w:rsidRPr="00746C57" w:rsidRDefault="001B49C6" w:rsidP="00746C57">
      <w:pPr>
        <w:rPr>
          <w:rFonts w:ascii="Times New Roman" w:hAnsi="Times New Roman" w:cs="Times New Roman"/>
          <w:sz w:val="20"/>
          <w:szCs w:val="20"/>
        </w:rPr>
      </w:pPr>
      <w:r w:rsidRPr="00B22290">
        <w:rPr>
          <w:rFonts w:ascii="Times New Roman" w:hAnsi="Times New Roman" w:cs="Times New Roman"/>
          <w:i/>
          <w:sz w:val="20"/>
          <w:szCs w:val="20"/>
        </w:rPr>
        <w:t>P</w:t>
      </w:r>
      <w:r w:rsidR="00FF5D10">
        <w:rPr>
          <w:rFonts w:ascii="Times New Roman" w:hAnsi="Times New Roman" w:cs="Times New Roman" w:hint="eastAsia"/>
          <w:i/>
          <w:sz w:val="20"/>
          <w:szCs w:val="20"/>
        </w:rPr>
        <w:t>/T</w:t>
      </w:r>
      <w:r>
        <w:rPr>
          <w:rFonts w:ascii="Times New Roman" w:hAnsi="Times New Roman" w:cs="Times New Roman" w:hint="eastAsia"/>
          <w:i/>
          <w:sz w:val="20"/>
          <w:szCs w:val="20"/>
          <w:vertAlign w:val="superscript"/>
        </w:rPr>
        <w:tab/>
      </w:r>
      <w:r w:rsidR="00746C57" w:rsidRPr="00746C57">
        <w:rPr>
          <w:rFonts w:ascii="Times New Roman" w:hAnsi="Times New Roman" w:cs="Times New Roman"/>
          <w:sz w:val="20"/>
          <w:szCs w:val="20"/>
        </w:rPr>
        <w:tab/>
        <w:t>5</w:t>
      </w:r>
      <w:r w:rsidR="004A0BA9">
        <w:rPr>
          <w:rFonts w:ascii="Times New Roman" w:hAnsi="Times New Roman" w:cs="Times New Roman"/>
          <w:sz w:val="20"/>
          <w:szCs w:val="20"/>
        </w:rPr>
        <w:t xml:space="preserve"> GPa</w:t>
      </w:r>
      <w:r w:rsidR="00FF5D10">
        <w:rPr>
          <w:rFonts w:ascii="Times New Roman" w:hAnsi="Times New Roman" w:cs="Times New Roman" w:hint="eastAsia"/>
          <w:sz w:val="20"/>
          <w:szCs w:val="20"/>
        </w:rPr>
        <w:t>/1630</w:t>
      </w:r>
      <w:r w:rsidR="004A0BA9">
        <w:rPr>
          <w:rFonts w:ascii="Times New Roman" w:hAnsi="Times New Roman" w:cs="Times New Roman"/>
          <w:sz w:val="20"/>
          <w:szCs w:val="20"/>
        </w:rPr>
        <w:t xml:space="preserve"> </w:t>
      </w:r>
      <w:r w:rsidR="004A0BA9" w:rsidRPr="004A0BA9">
        <w:rPr>
          <w:rFonts w:ascii="Times New Roman" w:hAnsi="Times New Roman" w:cs="Times New Roman"/>
          <w:sz w:val="20"/>
          <w:szCs w:val="20"/>
          <w:vertAlign w:val="superscript"/>
        </w:rPr>
        <w:t>o</w:t>
      </w:r>
      <w:r w:rsidR="004A0BA9">
        <w:rPr>
          <w:rFonts w:ascii="Times New Roman" w:hAnsi="Times New Roman" w:cs="Times New Roman"/>
          <w:sz w:val="20"/>
          <w:szCs w:val="20"/>
        </w:rPr>
        <w:t>C</w:t>
      </w:r>
      <w:r w:rsidR="00746C57" w:rsidRPr="00746C57">
        <w:rPr>
          <w:rFonts w:ascii="Times New Roman" w:hAnsi="Times New Roman" w:cs="Times New Roman"/>
          <w:sz w:val="20"/>
          <w:szCs w:val="20"/>
        </w:rPr>
        <w:tab/>
      </w:r>
      <w:r w:rsidR="00746C57" w:rsidRPr="00746C57">
        <w:rPr>
          <w:rFonts w:ascii="Times New Roman" w:hAnsi="Times New Roman" w:cs="Times New Roman"/>
          <w:sz w:val="20"/>
          <w:szCs w:val="20"/>
        </w:rPr>
        <w:tab/>
      </w:r>
      <w:r w:rsidR="00746C57" w:rsidRPr="00746C57">
        <w:rPr>
          <w:rFonts w:ascii="Times New Roman" w:hAnsi="Times New Roman" w:cs="Times New Roman"/>
          <w:sz w:val="20"/>
          <w:szCs w:val="20"/>
        </w:rPr>
        <w:tab/>
      </w:r>
      <w:r w:rsidR="00746C57" w:rsidRPr="00746C57">
        <w:rPr>
          <w:rFonts w:ascii="Times New Roman" w:hAnsi="Times New Roman" w:cs="Times New Roman"/>
          <w:sz w:val="20"/>
          <w:szCs w:val="20"/>
        </w:rPr>
        <w:tab/>
      </w:r>
      <w:r w:rsidR="0000700E">
        <w:rPr>
          <w:rFonts w:ascii="Times New Roman" w:hAnsi="Times New Roman" w:cs="Times New Roman" w:hint="eastAsia"/>
          <w:sz w:val="20"/>
          <w:szCs w:val="20"/>
        </w:rPr>
        <w:tab/>
      </w:r>
      <w:r w:rsidR="0000700E">
        <w:rPr>
          <w:rFonts w:ascii="Times New Roman" w:hAnsi="Times New Roman" w:cs="Times New Roman" w:hint="eastAsia"/>
          <w:sz w:val="20"/>
          <w:szCs w:val="20"/>
        </w:rPr>
        <w:tab/>
      </w:r>
      <w:r w:rsidR="00746C57" w:rsidRPr="00746C57">
        <w:rPr>
          <w:rFonts w:ascii="Times New Roman" w:hAnsi="Times New Roman" w:cs="Times New Roman"/>
          <w:sz w:val="20"/>
          <w:szCs w:val="20"/>
        </w:rPr>
        <w:t>6</w:t>
      </w:r>
      <w:r w:rsidR="004A0BA9">
        <w:rPr>
          <w:rFonts w:ascii="Times New Roman" w:hAnsi="Times New Roman" w:cs="Times New Roman"/>
          <w:sz w:val="20"/>
          <w:szCs w:val="20"/>
        </w:rPr>
        <w:t xml:space="preserve"> GPa</w:t>
      </w:r>
      <w:r w:rsidR="00FF5D10">
        <w:rPr>
          <w:rFonts w:ascii="Times New Roman" w:hAnsi="Times New Roman" w:cs="Times New Roman" w:hint="eastAsia"/>
          <w:sz w:val="20"/>
          <w:szCs w:val="20"/>
        </w:rPr>
        <w:t>/1650</w:t>
      </w:r>
      <w:r w:rsidR="004A0BA9">
        <w:rPr>
          <w:rFonts w:ascii="Times New Roman" w:hAnsi="Times New Roman" w:cs="Times New Roman"/>
          <w:sz w:val="20"/>
          <w:szCs w:val="20"/>
        </w:rPr>
        <w:t xml:space="preserve"> </w:t>
      </w:r>
      <w:r w:rsidR="004A0BA9" w:rsidRPr="004A0BA9">
        <w:rPr>
          <w:rFonts w:ascii="Times New Roman" w:hAnsi="Times New Roman" w:cs="Times New Roman"/>
          <w:sz w:val="20"/>
          <w:szCs w:val="20"/>
          <w:vertAlign w:val="superscript"/>
        </w:rPr>
        <w:t>o</w:t>
      </w:r>
      <w:r w:rsidR="004A0BA9">
        <w:rPr>
          <w:rFonts w:ascii="Times New Roman" w:hAnsi="Times New Roman" w:cs="Times New Roman"/>
          <w:sz w:val="20"/>
          <w:szCs w:val="20"/>
        </w:rPr>
        <w:t>C</w:t>
      </w:r>
    </w:p>
    <w:p w14:paraId="3A66A3E1" w14:textId="615C4181" w:rsidR="00746C57" w:rsidRPr="00746C57" w:rsidRDefault="00746C57" w:rsidP="00FF5D10">
      <w:pPr>
        <w:pBdr>
          <w:bottom w:val="single" w:sz="4" w:space="1" w:color="auto"/>
        </w:pBdr>
        <w:rPr>
          <w:rFonts w:ascii="Times New Roman" w:hAnsi="Times New Roman" w:cs="Times New Roman"/>
          <w:sz w:val="20"/>
          <w:szCs w:val="20"/>
        </w:rPr>
      </w:pPr>
      <w:r w:rsidRPr="00746C57">
        <w:rPr>
          <w:rFonts w:ascii="Times New Roman" w:hAnsi="Times New Roman" w:cs="Times New Roman"/>
          <w:sz w:val="20"/>
          <w:szCs w:val="20"/>
        </w:rPr>
        <w:t>Phase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532799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Sp</w:t>
      </w:r>
      <w:r w:rsidR="00A507D3">
        <w:rPr>
          <w:rFonts w:ascii="Times New Roman" w:hAnsi="Times New Roman" w:cs="Times New Roman" w:hint="eastAsia"/>
          <w:sz w:val="20"/>
          <w:szCs w:val="20"/>
        </w:rPr>
        <w:t>(6)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FF5E03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Melt</w:t>
      </w:r>
      <w:r w:rsidR="00A507D3">
        <w:rPr>
          <w:rFonts w:ascii="Times New Roman" w:hAnsi="Times New Roman" w:cs="Times New Roman" w:hint="eastAsia"/>
          <w:sz w:val="20"/>
          <w:szCs w:val="20"/>
        </w:rPr>
        <w:t>(5)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A507D3">
        <w:rPr>
          <w:rFonts w:ascii="Times New Roman" w:hAnsi="Times New Roman" w:cs="Times New Roman" w:hint="eastAsia"/>
          <w:sz w:val="20"/>
          <w:szCs w:val="20"/>
        </w:rPr>
        <w:tab/>
      </w:r>
      <w:r w:rsidRPr="00DC63F7">
        <w:rPr>
          <w:rFonts w:ascii="Times New Roman" w:hAnsi="Times New Roman" w:cs="Times New Roman"/>
          <w:i/>
          <w:sz w:val="20"/>
          <w:szCs w:val="20"/>
        </w:rPr>
        <w:t>D</w:t>
      </w:r>
      <w:r w:rsidRPr="001B49C6">
        <w:rPr>
          <w:rFonts w:ascii="Times New Roman" w:hAnsi="Times New Roman" w:cs="Times New Roman"/>
          <w:sz w:val="20"/>
          <w:szCs w:val="20"/>
          <w:vertAlign w:val="subscript"/>
        </w:rPr>
        <w:t>sp</w:t>
      </w:r>
      <w:r w:rsidR="00A507D3" w:rsidRPr="00A507D3">
        <w:rPr>
          <w:rFonts w:ascii="Times New Roman" w:hAnsi="Times New Roman" w:cs="Times New Roman" w:hint="eastAsia"/>
          <w:sz w:val="20"/>
          <w:szCs w:val="20"/>
        </w:rPr>
        <w:t>(5)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  <w:t>Sp</w:t>
      </w:r>
      <w:r w:rsidR="00A507D3">
        <w:rPr>
          <w:rFonts w:ascii="Times New Roman" w:hAnsi="Times New Roman" w:cs="Times New Roman" w:hint="eastAsia"/>
          <w:sz w:val="20"/>
          <w:szCs w:val="20"/>
        </w:rPr>
        <w:t>(6)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FF5E03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Melt</w:t>
      </w:r>
      <w:r w:rsidR="00A507D3">
        <w:rPr>
          <w:rFonts w:ascii="Times New Roman" w:hAnsi="Times New Roman" w:cs="Times New Roman" w:hint="eastAsia"/>
          <w:sz w:val="20"/>
          <w:szCs w:val="20"/>
        </w:rPr>
        <w:t>(7)</w:t>
      </w:r>
      <w:r w:rsidR="00532799">
        <w:rPr>
          <w:rFonts w:ascii="Times New Roman" w:hAnsi="Times New Roman" w:cs="Times New Roman" w:hint="eastAsia"/>
          <w:sz w:val="20"/>
          <w:szCs w:val="20"/>
        </w:rPr>
        <w:tab/>
      </w:r>
      <w:r w:rsidR="00532799">
        <w:rPr>
          <w:rFonts w:ascii="Times New Roman" w:hAnsi="Times New Roman" w:cs="Times New Roman" w:hint="eastAsia"/>
          <w:sz w:val="20"/>
          <w:szCs w:val="20"/>
        </w:rPr>
        <w:tab/>
      </w:r>
      <w:proofErr w:type="gramStart"/>
      <w:r w:rsidRPr="00DC63F7">
        <w:rPr>
          <w:rFonts w:ascii="Times New Roman" w:hAnsi="Times New Roman" w:cs="Times New Roman"/>
          <w:i/>
          <w:sz w:val="20"/>
          <w:szCs w:val="20"/>
        </w:rPr>
        <w:t>D</w:t>
      </w:r>
      <w:r w:rsidRPr="001B49C6">
        <w:rPr>
          <w:rFonts w:ascii="Times New Roman" w:hAnsi="Times New Roman" w:cs="Times New Roman"/>
          <w:sz w:val="20"/>
          <w:szCs w:val="20"/>
          <w:vertAlign w:val="subscript"/>
        </w:rPr>
        <w:t>sp</w:t>
      </w:r>
      <w:r w:rsidR="00A507D3" w:rsidRPr="00A507D3">
        <w:rPr>
          <w:rFonts w:ascii="Times New Roman" w:hAnsi="Times New Roman" w:cs="Times New Roman" w:hint="eastAsia"/>
          <w:sz w:val="20"/>
          <w:szCs w:val="20"/>
        </w:rPr>
        <w:t>(</w:t>
      </w:r>
      <w:proofErr w:type="gramEnd"/>
      <w:r w:rsidR="00A507D3" w:rsidRPr="00A507D3">
        <w:rPr>
          <w:rFonts w:ascii="Times New Roman" w:hAnsi="Times New Roman" w:cs="Times New Roman" w:hint="eastAsia"/>
          <w:sz w:val="20"/>
          <w:szCs w:val="20"/>
        </w:rPr>
        <w:t>6)</w:t>
      </w:r>
    </w:p>
    <w:p w14:paraId="20BA7BE0" w14:textId="09CC38B4" w:rsidR="00746C57" w:rsidRPr="00746C57" w:rsidRDefault="00746C57" w:rsidP="00746C57">
      <w:pPr>
        <w:rPr>
          <w:rFonts w:ascii="Times New Roman" w:hAnsi="Times New Roman" w:cs="Times New Roman"/>
          <w:sz w:val="20"/>
          <w:szCs w:val="20"/>
        </w:rPr>
      </w:pPr>
      <w:r w:rsidRPr="00746C57">
        <w:rPr>
          <w:rFonts w:ascii="Times New Roman" w:hAnsi="Times New Roman" w:cs="Times New Roman"/>
          <w:sz w:val="20"/>
          <w:szCs w:val="20"/>
        </w:rPr>
        <w:t>Na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23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b.d.l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FF5E03"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356.1(57)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A35AE0">
        <w:rPr>
          <w:rFonts w:ascii="Times New Roman" w:hAnsi="Times New Roman" w:cs="Times New Roman"/>
          <w:sz w:val="20"/>
          <w:szCs w:val="20"/>
        </w:rPr>
        <w:t>9.3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FF5E03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376.7(34)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 xml:space="preserve">0.025 </w:t>
      </w:r>
    </w:p>
    <w:p w14:paraId="2D2EF25B" w14:textId="7AA7F727" w:rsidR="00746C57" w:rsidRPr="00746C57" w:rsidRDefault="00746C57" w:rsidP="00746C57">
      <w:pPr>
        <w:rPr>
          <w:rFonts w:ascii="Times New Roman" w:hAnsi="Times New Roman" w:cs="Times New Roman"/>
          <w:sz w:val="20"/>
          <w:szCs w:val="20"/>
        </w:rPr>
      </w:pPr>
      <w:r w:rsidRPr="00746C57">
        <w:rPr>
          <w:rFonts w:ascii="Times New Roman" w:hAnsi="Times New Roman" w:cs="Times New Roman"/>
          <w:sz w:val="20"/>
          <w:szCs w:val="20"/>
        </w:rPr>
        <w:t>Si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29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  <w:t>6663(223)</w:t>
      </w:r>
      <w:r w:rsidRPr="00746C57">
        <w:rPr>
          <w:rFonts w:ascii="Times New Roman" w:hAnsi="Times New Roman" w:cs="Times New Roman"/>
          <w:sz w:val="20"/>
          <w:szCs w:val="20"/>
        </w:rPr>
        <w:tab/>
        <w:t>137759(1146)</w:t>
      </w:r>
      <w:r w:rsidRPr="00746C57">
        <w:rPr>
          <w:rFonts w:ascii="Times New Roman" w:hAnsi="Times New Roman" w:cs="Times New Roman"/>
          <w:sz w:val="20"/>
          <w:szCs w:val="20"/>
        </w:rPr>
        <w:tab/>
        <w:t>0.048(2)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  <w:t>6313(740)</w:t>
      </w:r>
      <w:r w:rsidRPr="00746C57">
        <w:rPr>
          <w:rFonts w:ascii="Times New Roman" w:hAnsi="Times New Roman" w:cs="Times New Roman"/>
          <w:sz w:val="20"/>
          <w:szCs w:val="20"/>
        </w:rPr>
        <w:tab/>
        <w:t>116944(4101)</w:t>
      </w:r>
      <w:r w:rsidRPr="00746C57">
        <w:rPr>
          <w:rFonts w:ascii="Times New Roman" w:hAnsi="Times New Roman" w:cs="Times New Roman"/>
          <w:sz w:val="20"/>
          <w:szCs w:val="20"/>
        </w:rPr>
        <w:tab/>
        <w:t>0.054(6)</w:t>
      </w:r>
    </w:p>
    <w:p w14:paraId="7D144673" w14:textId="211AF072" w:rsidR="00746C57" w:rsidRPr="00746C57" w:rsidRDefault="00746C57" w:rsidP="00746C57">
      <w:pPr>
        <w:rPr>
          <w:rFonts w:ascii="Times New Roman" w:hAnsi="Times New Roman" w:cs="Times New Roman"/>
          <w:sz w:val="20"/>
          <w:szCs w:val="20"/>
        </w:rPr>
      </w:pPr>
      <w:r w:rsidRPr="00746C57">
        <w:rPr>
          <w:rFonts w:ascii="Times New Roman" w:hAnsi="Times New Roman" w:cs="Times New Roman"/>
          <w:sz w:val="20"/>
          <w:szCs w:val="20"/>
        </w:rPr>
        <w:t>P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31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1F49D4">
        <w:rPr>
          <w:rFonts w:ascii="Times New Roman" w:hAnsi="Times New Roman" w:cs="Times New Roman"/>
          <w:sz w:val="20"/>
          <w:szCs w:val="20"/>
        </w:rPr>
        <w:t>39(13</w:t>
      </w:r>
      <w:r w:rsidRPr="00746C57">
        <w:rPr>
          <w:rFonts w:ascii="Times New Roman" w:hAnsi="Times New Roman" w:cs="Times New Roman"/>
          <w:sz w:val="20"/>
          <w:szCs w:val="20"/>
        </w:rPr>
        <w:t>)</w:t>
      </w:r>
      <w:r w:rsidRPr="00746C57">
        <w:rPr>
          <w:rFonts w:ascii="Times New Roman" w:hAnsi="Times New Roman" w:cs="Times New Roman"/>
          <w:sz w:val="20"/>
          <w:szCs w:val="20"/>
        </w:rPr>
        <w:tab/>
        <w:t>17.6(13)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2.2</w:t>
      </w:r>
      <w:r w:rsidR="001F49D4">
        <w:rPr>
          <w:rFonts w:ascii="Times New Roman" w:hAnsi="Times New Roman" w:cs="Times New Roman"/>
          <w:sz w:val="20"/>
          <w:szCs w:val="20"/>
        </w:rPr>
        <w:t>2(74</w:t>
      </w:r>
      <w:r w:rsidRPr="00746C57">
        <w:rPr>
          <w:rFonts w:ascii="Times New Roman" w:hAnsi="Times New Roman" w:cs="Times New Roman"/>
          <w:sz w:val="20"/>
          <w:szCs w:val="20"/>
        </w:rPr>
        <w:t>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  <w:t>4</w:t>
      </w:r>
      <w:r w:rsidR="001F49D4">
        <w:rPr>
          <w:rFonts w:ascii="Times New Roman" w:hAnsi="Times New Roman" w:cs="Times New Roman"/>
          <w:sz w:val="20"/>
          <w:szCs w:val="20"/>
        </w:rPr>
        <w:t>1(11</w:t>
      </w:r>
      <w:r w:rsidRPr="00746C57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391FA4">
        <w:rPr>
          <w:rFonts w:ascii="Times New Roman" w:hAnsi="Times New Roman" w:cs="Times New Roman"/>
          <w:sz w:val="20"/>
          <w:szCs w:val="20"/>
        </w:rPr>
        <w:t>18.7(2</w:t>
      </w:r>
      <w:r w:rsidRPr="00746C57">
        <w:rPr>
          <w:rFonts w:ascii="Times New Roman" w:hAnsi="Times New Roman" w:cs="Times New Roman"/>
          <w:sz w:val="20"/>
          <w:szCs w:val="20"/>
        </w:rPr>
        <w:t>1)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862204">
        <w:rPr>
          <w:rFonts w:ascii="Times New Roman" w:hAnsi="Times New Roman" w:cs="Times New Roman"/>
          <w:sz w:val="20"/>
          <w:szCs w:val="20"/>
        </w:rPr>
        <w:t>2.18</w:t>
      </w:r>
      <w:r w:rsidRPr="00746C57">
        <w:rPr>
          <w:rFonts w:ascii="Times New Roman" w:hAnsi="Times New Roman" w:cs="Times New Roman"/>
          <w:sz w:val="20"/>
          <w:szCs w:val="20"/>
        </w:rPr>
        <w:t>(5</w:t>
      </w:r>
      <w:r w:rsidR="00862204">
        <w:rPr>
          <w:rFonts w:ascii="Times New Roman" w:hAnsi="Times New Roman" w:cs="Times New Roman"/>
          <w:sz w:val="20"/>
          <w:szCs w:val="20"/>
        </w:rPr>
        <w:t>9</w:t>
      </w:r>
      <w:r w:rsidRPr="00746C57">
        <w:rPr>
          <w:rFonts w:ascii="Times New Roman" w:hAnsi="Times New Roman" w:cs="Times New Roman"/>
          <w:sz w:val="20"/>
          <w:szCs w:val="20"/>
        </w:rPr>
        <w:t>)</w:t>
      </w:r>
    </w:p>
    <w:p w14:paraId="0DDFAF3A" w14:textId="13727DCF" w:rsidR="00746C57" w:rsidRPr="00746C57" w:rsidRDefault="00746C57" w:rsidP="00746C57">
      <w:pPr>
        <w:rPr>
          <w:rFonts w:ascii="Times New Roman" w:hAnsi="Times New Roman" w:cs="Times New Roman"/>
          <w:sz w:val="20"/>
          <w:szCs w:val="20"/>
        </w:rPr>
      </w:pPr>
      <w:r w:rsidRPr="00746C57">
        <w:rPr>
          <w:rFonts w:ascii="Times New Roman" w:hAnsi="Times New Roman" w:cs="Times New Roman"/>
          <w:sz w:val="20"/>
          <w:szCs w:val="20"/>
        </w:rPr>
        <w:t>K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39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1F49D4">
        <w:rPr>
          <w:rFonts w:ascii="Times New Roman" w:hAnsi="Times New Roman" w:cs="Times New Roman"/>
          <w:sz w:val="20"/>
          <w:szCs w:val="20"/>
        </w:rPr>
        <w:t>24(19</w:t>
      </w:r>
      <w:r w:rsidRPr="00746C57">
        <w:rPr>
          <w:rFonts w:ascii="Times New Roman" w:hAnsi="Times New Roman" w:cs="Times New Roman"/>
          <w:sz w:val="20"/>
          <w:szCs w:val="20"/>
        </w:rPr>
        <w:t>)</w:t>
      </w:r>
      <w:r w:rsidRPr="00746C57">
        <w:rPr>
          <w:rFonts w:ascii="Times New Roman" w:hAnsi="Times New Roman" w:cs="Times New Roman"/>
          <w:sz w:val="20"/>
          <w:szCs w:val="20"/>
        </w:rPr>
        <w:tab/>
        <w:t>12929(360)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  <w:t>0.002(1)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  <w:t>9.4(19)</w:t>
      </w:r>
      <w:r w:rsidRPr="00746C57">
        <w:rPr>
          <w:rFonts w:ascii="Times New Roman" w:hAnsi="Times New Roman" w:cs="Times New Roman"/>
          <w:sz w:val="20"/>
          <w:szCs w:val="20"/>
        </w:rPr>
        <w:tab/>
        <w:t>11430(1977)</w:t>
      </w:r>
      <w:r w:rsidRPr="00746C57">
        <w:rPr>
          <w:rFonts w:ascii="Times New Roman" w:hAnsi="Times New Roman" w:cs="Times New Roman"/>
          <w:sz w:val="20"/>
          <w:szCs w:val="20"/>
        </w:rPr>
        <w:tab/>
        <w:t>0.001(0)</w:t>
      </w:r>
    </w:p>
    <w:p w14:paraId="59520AE0" w14:textId="0EB24EB4" w:rsidR="00746C57" w:rsidRPr="00746C57" w:rsidRDefault="00746C57" w:rsidP="00746C57">
      <w:pPr>
        <w:rPr>
          <w:rFonts w:ascii="Times New Roman" w:hAnsi="Times New Roman" w:cs="Times New Roman"/>
          <w:sz w:val="20"/>
          <w:szCs w:val="20"/>
        </w:rPr>
      </w:pPr>
      <w:r w:rsidRPr="00746C57">
        <w:rPr>
          <w:rFonts w:ascii="Times New Roman" w:hAnsi="Times New Roman" w:cs="Times New Roman"/>
          <w:sz w:val="20"/>
          <w:szCs w:val="20"/>
        </w:rPr>
        <w:t>Ca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43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212(124)</w:t>
      </w:r>
      <w:r w:rsidRPr="00746C57">
        <w:rPr>
          <w:rFonts w:ascii="Times New Roman" w:hAnsi="Times New Roman" w:cs="Times New Roman"/>
          <w:sz w:val="20"/>
          <w:szCs w:val="20"/>
        </w:rPr>
        <w:tab/>
        <w:t>60607(296)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0.004(2)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  <w:t>151(36)</w:t>
      </w:r>
      <w:r w:rsidRPr="00746C57">
        <w:rPr>
          <w:rFonts w:ascii="Times New Roman" w:hAnsi="Times New Roman" w:cs="Times New Roman"/>
          <w:sz w:val="20"/>
          <w:szCs w:val="20"/>
        </w:rPr>
        <w:tab/>
        <w:t>57828(2596)</w:t>
      </w:r>
      <w:r w:rsidRPr="00746C57">
        <w:rPr>
          <w:rFonts w:ascii="Times New Roman" w:hAnsi="Times New Roman" w:cs="Times New Roman"/>
          <w:sz w:val="20"/>
          <w:szCs w:val="20"/>
        </w:rPr>
        <w:tab/>
        <w:t>0.003(1)</w:t>
      </w:r>
    </w:p>
    <w:p w14:paraId="3B78262A" w14:textId="3A11ABE3" w:rsidR="00746C57" w:rsidRPr="00746C57" w:rsidRDefault="00746C57" w:rsidP="00746C57">
      <w:pPr>
        <w:rPr>
          <w:rFonts w:ascii="Times New Roman" w:hAnsi="Times New Roman" w:cs="Times New Roman"/>
          <w:sz w:val="20"/>
          <w:szCs w:val="20"/>
        </w:rPr>
      </w:pPr>
      <w:r w:rsidRPr="00746C57">
        <w:rPr>
          <w:rFonts w:ascii="Times New Roman" w:hAnsi="Times New Roman" w:cs="Times New Roman"/>
          <w:sz w:val="20"/>
          <w:szCs w:val="20"/>
        </w:rPr>
        <w:t>Ti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49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1F49D4">
        <w:rPr>
          <w:rFonts w:ascii="Times New Roman" w:hAnsi="Times New Roman" w:cs="Times New Roman"/>
          <w:sz w:val="20"/>
          <w:szCs w:val="20"/>
        </w:rPr>
        <w:t>2.20</w:t>
      </w:r>
      <w:r w:rsidRPr="00746C57">
        <w:rPr>
          <w:rFonts w:ascii="Times New Roman" w:hAnsi="Times New Roman" w:cs="Times New Roman"/>
          <w:sz w:val="20"/>
          <w:szCs w:val="20"/>
        </w:rPr>
        <w:t>(7</w:t>
      </w:r>
      <w:r w:rsidR="001F49D4">
        <w:rPr>
          <w:rFonts w:ascii="Times New Roman" w:hAnsi="Times New Roman" w:cs="Times New Roman"/>
          <w:sz w:val="20"/>
          <w:szCs w:val="20"/>
        </w:rPr>
        <w:t>6</w:t>
      </w:r>
      <w:r w:rsidRPr="00746C57">
        <w:rPr>
          <w:rFonts w:ascii="Times New Roman" w:hAnsi="Times New Roman" w:cs="Times New Roman"/>
          <w:sz w:val="20"/>
          <w:szCs w:val="20"/>
        </w:rPr>
        <w:t>)</w:t>
      </w:r>
      <w:r w:rsidRPr="00746C57">
        <w:rPr>
          <w:rFonts w:ascii="Times New Roman" w:hAnsi="Times New Roman" w:cs="Times New Roman"/>
          <w:sz w:val="20"/>
          <w:szCs w:val="20"/>
        </w:rPr>
        <w:tab/>
        <w:t>5.8(12)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0.3</w:t>
      </w:r>
      <w:r w:rsidR="001F49D4">
        <w:rPr>
          <w:rFonts w:ascii="Times New Roman" w:hAnsi="Times New Roman" w:cs="Times New Roman"/>
          <w:sz w:val="20"/>
          <w:szCs w:val="20"/>
        </w:rPr>
        <w:t>8(13</w:t>
      </w:r>
      <w:r w:rsidRPr="00746C57">
        <w:rPr>
          <w:rFonts w:ascii="Times New Roman" w:hAnsi="Times New Roman" w:cs="Times New Roman"/>
          <w:sz w:val="20"/>
          <w:szCs w:val="20"/>
        </w:rPr>
        <w:t>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  <w:t>1.7</w:t>
      </w:r>
      <w:r w:rsidR="00862204">
        <w:rPr>
          <w:rFonts w:ascii="Times New Roman" w:hAnsi="Times New Roman" w:cs="Times New Roman"/>
          <w:sz w:val="20"/>
          <w:szCs w:val="20"/>
        </w:rPr>
        <w:t>8(67</w:t>
      </w:r>
      <w:r w:rsidRPr="00746C57">
        <w:rPr>
          <w:rFonts w:ascii="Times New Roman" w:hAnsi="Times New Roman" w:cs="Times New Roman"/>
          <w:sz w:val="20"/>
          <w:szCs w:val="20"/>
        </w:rPr>
        <w:t>)</w:t>
      </w:r>
      <w:r w:rsidRPr="00746C57">
        <w:rPr>
          <w:rFonts w:ascii="Times New Roman" w:hAnsi="Times New Roman" w:cs="Times New Roman"/>
          <w:sz w:val="20"/>
          <w:szCs w:val="20"/>
        </w:rPr>
        <w:tab/>
        <w:t>13.6(23)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0.131(49)</w:t>
      </w:r>
    </w:p>
    <w:p w14:paraId="0B5CFD97" w14:textId="4C7C4785" w:rsidR="00746C57" w:rsidRPr="00746C57" w:rsidRDefault="00746C57" w:rsidP="00746C57">
      <w:pPr>
        <w:rPr>
          <w:rFonts w:ascii="Times New Roman" w:hAnsi="Times New Roman" w:cs="Times New Roman"/>
          <w:sz w:val="20"/>
          <w:szCs w:val="20"/>
        </w:rPr>
      </w:pPr>
      <w:r w:rsidRPr="00746C57">
        <w:rPr>
          <w:rFonts w:ascii="Times New Roman" w:hAnsi="Times New Roman" w:cs="Times New Roman"/>
          <w:sz w:val="20"/>
          <w:szCs w:val="20"/>
        </w:rPr>
        <w:t>Cr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53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3D24A3">
        <w:rPr>
          <w:rFonts w:ascii="Times New Roman" w:hAnsi="Times New Roman" w:cs="Times New Roman"/>
          <w:sz w:val="20"/>
          <w:szCs w:val="20"/>
        </w:rPr>
        <w:t>21(12</w:t>
      </w:r>
      <w:r w:rsidR="00391FA4">
        <w:rPr>
          <w:rFonts w:ascii="Times New Roman" w:hAnsi="Times New Roman" w:cs="Times New Roman"/>
          <w:sz w:val="20"/>
          <w:szCs w:val="20"/>
        </w:rPr>
        <w:t>)</w:t>
      </w:r>
      <w:r w:rsidR="00391FA4">
        <w:rPr>
          <w:rFonts w:ascii="Times New Roman" w:hAnsi="Times New Roman" w:cs="Times New Roman"/>
          <w:sz w:val="20"/>
          <w:szCs w:val="20"/>
        </w:rPr>
        <w:tab/>
        <w:t>1.3(</w:t>
      </w:r>
      <w:r w:rsidRPr="00746C57">
        <w:rPr>
          <w:rFonts w:ascii="Times New Roman" w:hAnsi="Times New Roman" w:cs="Times New Roman"/>
          <w:sz w:val="20"/>
          <w:szCs w:val="20"/>
        </w:rPr>
        <w:t>7)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1F49D4">
        <w:rPr>
          <w:rFonts w:ascii="Times New Roman" w:hAnsi="Times New Roman" w:cs="Times New Roman"/>
          <w:sz w:val="20"/>
          <w:szCs w:val="20"/>
        </w:rPr>
        <w:t>16.3(93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="001F49D4">
        <w:rPr>
          <w:rFonts w:ascii="Times New Roman" w:hAnsi="Times New Roman" w:cs="Times New Roman"/>
          <w:sz w:val="20"/>
          <w:szCs w:val="20"/>
        </w:rPr>
        <w:tab/>
      </w:r>
      <w:r w:rsidR="00391FA4">
        <w:rPr>
          <w:rFonts w:ascii="Times New Roman" w:hAnsi="Times New Roman" w:cs="Times New Roman"/>
          <w:sz w:val="20"/>
          <w:szCs w:val="20"/>
        </w:rPr>
        <w:t>6.7(8)</w:t>
      </w:r>
      <w:r w:rsidR="00391FA4">
        <w:rPr>
          <w:rFonts w:ascii="Times New Roman" w:hAnsi="Times New Roman" w:cs="Times New Roman"/>
          <w:sz w:val="20"/>
          <w:szCs w:val="20"/>
        </w:rPr>
        <w:tab/>
        <w:t>1.6(</w:t>
      </w:r>
      <w:r w:rsidRPr="00746C57">
        <w:rPr>
          <w:rFonts w:ascii="Times New Roman" w:hAnsi="Times New Roman" w:cs="Times New Roman"/>
          <w:sz w:val="20"/>
          <w:szCs w:val="20"/>
        </w:rPr>
        <w:t>2)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4.2</w:t>
      </w:r>
      <w:r w:rsidR="00862204">
        <w:rPr>
          <w:rFonts w:ascii="Times New Roman" w:hAnsi="Times New Roman" w:cs="Times New Roman"/>
          <w:sz w:val="20"/>
          <w:szCs w:val="20"/>
        </w:rPr>
        <w:t>9</w:t>
      </w:r>
      <w:r w:rsidRPr="00746C57">
        <w:rPr>
          <w:rFonts w:ascii="Times New Roman" w:hAnsi="Times New Roman" w:cs="Times New Roman"/>
          <w:sz w:val="20"/>
          <w:szCs w:val="20"/>
        </w:rPr>
        <w:t>(5</w:t>
      </w:r>
      <w:r w:rsidR="00862204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 w:hint="eastAsia"/>
          <w:sz w:val="20"/>
          <w:szCs w:val="20"/>
        </w:rPr>
        <w:t>)</w:t>
      </w:r>
    </w:p>
    <w:p w14:paraId="097945A7" w14:textId="1C4B3CD6" w:rsidR="00746C57" w:rsidRPr="00746C57" w:rsidRDefault="00746C57" w:rsidP="00746C57">
      <w:pPr>
        <w:rPr>
          <w:rFonts w:ascii="Times New Roman" w:hAnsi="Times New Roman" w:cs="Times New Roman"/>
          <w:sz w:val="20"/>
          <w:szCs w:val="20"/>
        </w:rPr>
      </w:pPr>
      <w:r w:rsidRPr="00746C57">
        <w:rPr>
          <w:rFonts w:ascii="Times New Roman" w:hAnsi="Times New Roman" w:cs="Times New Roman"/>
          <w:sz w:val="20"/>
          <w:szCs w:val="20"/>
        </w:rPr>
        <w:t>Mn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55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  <w:t>2.41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FF5E03">
        <w:rPr>
          <w:rFonts w:ascii="Times New Roman" w:hAnsi="Times New Roman" w:cs="Times New Roman" w:hint="eastAsia"/>
          <w:sz w:val="20"/>
          <w:szCs w:val="20"/>
        </w:rPr>
        <w:tab/>
      </w:r>
      <w:r w:rsidR="001F49D4">
        <w:rPr>
          <w:rFonts w:ascii="Times New Roman" w:hAnsi="Times New Roman" w:cs="Times New Roman"/>
          <w:sz w:val="20"/>
          <w:szCs w:val="20"/>
        </w:rPr>
        <w:t>0.97(25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 xml:space="preserve">2.486 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  <w:t>1.74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FF5E03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1.4</w:t>
      </w:r>
      <w:r w:rsidR="00862204">
        <w:rPr>
          <w:rFonts w:ascii="Times New Roman" w:hAnsi="Times New Roman" w:cs="Times New Roman"/>
          <w:sz w:val="20"/>
          <w:szCs w:val="20"/>
        </w:rPr>
        <w:t>8(3</w:t>
      </w:r>
      <w:r w:rsidRPr="00746C57">
        <w:rPr>
          <w:rFonts w:ascii="Times New Roman" w:hAnsi="Times New Roman" w:cs="Times New Roman"/>
          <w:sz w:val="20"/>
          <w:szCs w:val="20"/>
        </w:rPr>
        <w:t>9)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 xml:space="preserve">1.179 </w:t>
      </w:r>
    </w:p>
    <w:p w14:paraId="0C71C933" w14:textId="7CFB6109" w:rsidR="00746C57" w:rsidRPr="00746C57" w:rsidRDefault="00746C57" w:rsidP="00746C57">
      <w:pPr>
        <w:rPr>
          <w:rFonts w:ascii="Times New Roman" w:hAnsi="Times New Roman" w:cs="Times New Roman"/>
          <w:sz w:val="20"/>
          <w:szCs w:val="20"/>
        </w:rPr>
      </w:pPr>
      <w:r w:rsidRPr="00746C57">
        <w:rPr>
          <w:rFonts w:ascii="Times New Roman" w:hAnsi="Times New Roman" w:cs="Times New Roman"/>
          <w:sz w:val="20"/>
          <w:szCs w:val="20"/>
        </w:rPr>
        <w:t>Fe</w:t>
      </w:r>
      <w:r w:rsidRPr="001B49C6">
        <w:rPr>
          <w:rFonts w:ascii="Times New Roman" w:hAnsi="Times New Roman" w:cs="Times New Roman"/>
          <w:sz w:val="20"/>
          <w:szCs w:val="20"/>
          <w:vertAlign w:val="superscript"/>
        </w:rPr>
        <w:t>56</w:t>
      </w:r>
      <w:r w:rsidRPr="001B49C6">
        <w:rPr>
          <w:rFonts w:ascii="Times New Roman" w:hAnsi="Times New Roman" w:cs="Times New Roman"/>
          <w:sz w:val="20"/>
          <w:szCs w:val="20"/>
          <w:vertAlign w:val="superscript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34.32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3.7(18)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 xml:space="preserve">9.396 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A35AE0">
        <w:rPr>
          <w:rFonts w:ascii="Times New Roman" w:hAnsi="Times New Roman" w:cs="Times New Roman"/>
          <w:sz w:val="20"/>
          <w:szCs w:val="20"/>
        </w:rPr>
        <w:t>40.1(84)</w:t>
      </w:r>
      <w:r w:rsidRPr="00746C57">
        <w:rPr>
          <w:rFonts w:ascii="Times New Roman" w:hAnsi="Times New Roman" w:cs="Times New Roman"/>
          <w:sz w:val="20"/>
          <w:szCs w:val="20"/>
        </w:rPr>
        <w:tab/>
        <w:t>3.6(12)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11.</w:t>
      </w:r>
      <w:r w:rsidR="00862204">
        <w:rPr>
          <w:rFonts w:ascii="Times New Roman" w:hAnsi="Times New Roman" w:cs="Times New Roman"/>
          <w:sz w:val="20"/>
          <w:szCs w:val="20"/>
        </w:rPr>
        <w:t>2(23</w:t>
      </w:r>
      <w:r w:rsidRPr="00746C57">
        <w:rPr>
          <w:rFonts w:ascii="Times New Roman" w:hAnsi="Times New Roman" w:cs="Times New Roman"/>
          <w:sz w:val="20"/>
          <w:szCs w:val="20"/>
        </w:rPr>
        <w:t>)</w:t>
      </w:r>
    </w:p>
    <w:p w14:paraId="04405F7B" w14:textId="5CF8F426" w:rsidR="00746C57" w:rsidRPr="00746C57" w:rsidRDefault="00746C57" w:rsidP="00746C57">
      <w:pPr>
        <w:rPr>
          <w:rFonts w:ascii="Times New Roman" w:hAnsi="Times New Roman" w:cs="Times New Roman"/>
          <w:sz w:val="20"/>
          <w:szCs w:val="20"/>
        </w:rPr>
      </w:pPr>
      <w:r w:rsidRPr="00746C57">
        <w:rPr>
          <w:rFonts w:ascii="Times New Roman" w:hAnsi="Times New Roman" w:cs="Times New Roman"/>
          <w:sz w:val="20"/>
          <w:szCs w:val="20"/>
        </w:rPr>
        <w:t>Fe</w:t>
      </w:r>
      <w:r w:rsidRPr="001B49C6">
        <w:rPr>
          <w:rFonts w:ascii="Times New Roman" w:hAnsi="Times New Roman" w:cs="Times New Roman"/>
          <w:sz w:val="20"/>
          <w:szCs w:val="20"/>
          <w:vertAlign w:val="superscript"/>
        </w:rPr>
        <w:t>57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  <w:t>b.d.l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FF5E03"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11.0(11)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28.95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391FA4">
        <w:rPr>
          <w:rFonts w:ascii="Times New Roman" w:hAnsi="Times New Roman" w:cs="Times New Roman"/>
          <w:sz w:val="20"/>
          <w:szCs w:val="20"/>
        </w:rPr>
        <w:t>13.0(</w:t>
      </w:r>
      <w:r w:rsidRPr="00746C57">
        <w:rPr>
          <w:rFonts w:ascii="Times New Roman" w:hAnsi="Times New Roman" w:cs="Times New Roman"/>
          <w:sz w:val="20"/>
          <w:szCs w:val="20"/>
        </w:rPr>
        <w:t>5)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  <w:t xml:space="preserve">2.227 </w:t>
      </w:r>
    </w:p>
    <w:p w14:paraId="349B9CC5" w14:textId="5E56249B" w:rsidR="00746C57" w:rsidRPr="00746C57" w:rsidRDefault="00746C57" w:rsidP="00746C57">
      <w:pPr>
        <w:rPr>
          <w:rFonts w:ascii="Times New Roman" w:hAnsi="Times New Roman" w:cs="Times New Roman"/>
          <w:sz w:val="20"/>
          <w:szCs w:val="20"/>
        </w:rPr>
      </w:pPr>
      <w:r w:rsidRPr="00746C57">
        <w:rPr>
          <w:rFonts w:ascii="Times New Roman" w:hAnsi="Times New Roman" w:cs="Times New Roman"/>
          <w:sz w:val="20"/>
          <w:szCs w:val="20"/>
        </w:rPr>
        <w:t>Ni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60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1F49D4">
        <w:rPr>
          <w:rFonts w:ascii="Times New Roman" w:hAnsi="Times New Roman" w:cs="Times New Roman"/>
          <w:sz w:val="20"/>
          <w:szCs w:val="20"/>
        </w:rPr>
        <w:t>0.71(18)</w:t>
      </w:r>
      <w:r w:rsidR="001F49D4">
        <w:rPr>
          <w:rFonts w:ascii="Times New Roman" w:hAnsi="Times New Roman" w:cs="Times New Roman"/>
          <w:sz w:val="20"/>
          <w:szCs w:val="20"/>
        </w:rPr>
        <w:tab/>
        <w:t>0.38(27</w:t>
      </w:r>
      <w:r w:rsidRPr="00746C57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1F49D4">
        <w:rPr>
          <w:rFonts w:ascii="Times New Roman" w:hAnsi="Times New Roman" w:cs="Times New Roman"/>
          <w:sz w:val="20"/>
          <w:szCs w:val="20"/>
        </w:rPr>
        <w:t>1.86(48</w:t>
      </w:r>
      <w:r w:rsidRPr="00746C57">
        <w:rPr>
          <w:rFonts w:ascii="Times New Roman" w:hAnsi="Times New Roman" w:cs="Times New Roman"/>
          <w:sz w:val="20"/>
          <w:szCs w:val="20"/>
        </w:rPr>
        <w:t>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  <w:t>1.9(19)</w:t>
      </w:r>
      <w:r w:rsidRPr="00746C57">
        <w:rPr>
          <w:rFonts w:ascii="Times New Roman" w:hAnsi="Times New Roman" w:cs="Times New Roman"/>
          <w:sz w:val="20"/>
          <w:szCs w:val="20"/>
        </w:rPr>
        <w:tab/>
        <w:t>0.5</w:t>
      </w:r>
      <w:r w:rsidR="00862204">
        <w:rPr>
          <w:rFonts w:ascii="Times New Roman" w:hAnsi="Times New Roman" w:cs="Times New Roman"/>
          <w:sz w:val="20"/>
          <w:szCs w:val="20"/>
        </w:rPr>
        <w:t>1(79</w:t>
      </w:r>
      <w:r w:rsidRPr="00746C57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  <w:t>3.</w:t>
      </w:r>
      <w:r w:rsidR="00862204">
        <w:rPr>
          <w:rFonts w:ascii="Times New Roman" w:hAnsi="Times New Roman" w:cs="Times New Roman"/>
          <w:sz w:val="20"/>
          <w:szCs w:val="20"/>
        </w:rPr>
        <w:t>8</w:t>
      </w:r>
      <w:r w:rsidRPr="00746C57">
        <w:rPr>
          <w:rFonts w:ascii="Times New Roman" w:hAnsi="Times New Roman" w:cs="Times New Roman"/>
          <w:sz w:val="20"/>
          <w:szCs w:val="20"/>
        </w:rPr>
        <w:t>(3</w:t>
      </w:r>
      <w:r w:rsidR="00862204">
        <w:rPr>
          <w:rFonts w:ascii="Times New Roman" w:hAnsi="Times New Roman" w:cs="Times New Roman"/>
          <w:sz w:val="20"/>
          <w:szCs w:val="20"/>
        </w:rPr>
        <w:t>8</w:t>
      </w:r>
      <w:r w:rsidRPr="00746C57">
        <w:rPr>
          <w:rFonts w:ascii="Times New Roman" w:hAnsi="Times New Roman" w:cs="Times New Roman"/>
          <w:sz w:val="20"/>
          <w:szCs w:val="20"/>
        </w:rPr>
        <w:t>)</w:t>
      </w:r>
    </w:p>
    <w:p w14:paraId="50D9F60D" w14:textId="5E0231F1" w:rsidR="00746C57" w:rsidRPr="00746C57" w:rsidRDefault="00746C57" w:rsidP="00746C57">
      <w:pPr>
        <w:rPr>
          <w:rFonts w:ascii="Times New Roman" w:hAnsi="Times New Roman" w:cs="Times New Roman"/>
          <w:sz w:val="20"/>
          <w:szCs w:val="20"/>
        </w:rPr>
      </w:pPr>
      <w:r w:rsidRPr="00746C57">
        <w:rPr>
          <w:rFonts w:ascii="Times New Roman" w:hAnsi="Times New Roman" w:cs="Times New Roman"/>
          <w:sz w:val="20"/>
          <w:szCs w:val="20"/>
        </w:rPr>
        <w:t>Rb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85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b.d.l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FF5E03"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0.641(14)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0.112(18)</w:t>
      </w:r>
      <w:r w:rsidRPr="00746C57">
        <w:rPr>
          <w:rFonts w:ascii="Times New Roman" w:hAnsi="Times New Roman" w:cs="Times New Roman"/>
          <w:sz w:val="20"/>
          <w:szCs w:val="20"/>
        </w:rPr>
        <w:tab/>
        <w:t>0.6</w:t>
      </w:r>
      <w:r w:rsidR="00862204">
        <w:rPr>
          <w:rFonts w:ascii="Times New Roman" w:hAnsi="Times New Roman" w:cs="Times New Roman"/>
          <w:sz w:val="20"/>
          <w:szCs w:val="20"/>
        </w:rPr>
        <w:t>3(10</w:t>
      </w:r>
      <w:r w:rsidRPr="00746C57">
        <w:rPr>
          <w:rFonts w:ascii="Times New Roman" w:hAnsi="Times New Roman" w:cs="Times New Roman"/>
          <w:sz w:val="20"/>
          <w:szCs w:val="20"/>
        </w:rPr>
        <w:t>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0.179(29)</w:t>
      </w:r>
    </w:p>
    <w:p w14:paraId="54C12B4F" w14:textId="593D6615" w:rsidR="00746C57" w:rsidRPr="00746C57" w:rsidRDefault="00746C57" w:rsidP="00746C57">
      <w:pPr>
        <w:rPr>
          <w:rFonts w:ascii="Times New Roman" w:hAnsi="Times New Roman" w:cs="Times New Roman"/>
          <w:sz w:val="20"/>
          <w:szCs w:val="20"/>
        </w:rPr>
      </w:pPr>
      <w:r w:rsidRPr="00746C57">
        <w:rPr>
          <w:rFonts w:ascii="Times New Roman" w:hAnsi="Times New Roman" w:cs="Times New Roman"/>
          <w:sz w:val="20"/>
          <w:szCs w:val="20"/>
        </w:rPr>
        <w:t>Sr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88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1F49D4">
        <w:rPr>
          <w:rFonts w:ascii="Times New Roman" w:hAnsi="Times New Roman" w:cs="Times New Roman"/>
          <w:sz w:val="20"/>
          <w:szCs w:val="20"/>
        </w:rPr>
        <w:t>0.066(43)</w:t>
      </w:r>
      <w:r w:rsidR="001F49D4">
        <w:rPr>
          <w:rFonts w:ascii="Times New Roman" w:hAnsi="Times New Roman" w:cs="Times New Roman"/>
          <w:sz w:val="20"/>
          <w:szCs w:val="20"/>
        </w:rPr>
        <w:tab/>
        <w:t>35.72(39</w:t>
      </w:r>
      <w:r w:rsidRPr="00746C57">
        <w:rPr>
          <w:rFonts w:ascii="Times New Roman" w:hAnsi="Times New Roman" w:cs="Times New Roman"/>
          <w:sz w:val="20"/>
          <w:szCs w:val="20"/>
        </w:rPr>
        <w:t>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1F49D4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0.002(1)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  <w:t>0.045(13)</w:t>
      </w:r>
      <w:r w:rsidRPr="00746C57">
        <w:rPr>
          <w:rFonts w:ascii="Times New Roman" w:hAnsi="Times New Roman" w:cs="Times New Roman"/>
          <w:sz w:val="20"/>
          <w:szCs w:val="20"/>
        </w:rPr>
        <w:tab/>
        <w:t>36.4(49)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0.001(0)</w:t>
      </w:r>
    </w:p>
    <w:p w14:paraId="11A766B2" w14:textId="1EF24AC1" w:rsidR="00746C57" w:rsidRPr="00746C57" w:rsidRDefault="00746C57" w:rsidP="00746C57">
      <w:pPr>
        <w:rPr>
          <w:rFonts w:ascii="Times New Roman" w:hAnsi="Times New Roman" w:cs="Times New Roman"/>
          <w:sz w:val="20"/>
          <w:szCs w:val="20"/>
        </w:rPr>
      </w:pPr>
      <w:r w:rsidRPr="00746C57">
        <w:rPr>
          <w:rFonts w:ascii="Times New Roman" w:hAnsi="Times New Roman" w:cs="Times New Roman"/>
          <w:sz w:val="20"/>
          <w:szCs w:val="20"/>
        </w:rPr>
        <w:t>Y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89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0.0157</w:t>
      </w:r>
      <w:r w:rsidRPr="00746C57">
        <w:rPr>
          <w:rFonts w:ascii="Times New Roman" w:hAnsi="Times New Roman" w:cs="Times New Roman"/>
          <w:sz w:val="20"/>
          <w:szCs w:val="20"/>
        </w:rPr>
        <w:tab/>
        <w:t>3.482(66)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 xml:space="preserve">0.005 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  <w:t>b.d.l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FF5E03">
        <w:rPr>
          <w:rFonts w:ascii="Times New Roman" w:hAnsi="Times New Roman" w:cs="Times New Roman" w:hint="eastAsia"/>
          <w:sz w:val="20"/>
          <w:szCs w:val="20"/>
        </w:rPr>
        <w:tab/>
      </w:r>
      <w:r w:rsidR="00862204">
        <w:rPr>
          <w:rFonts w:ascii="Times New Roman" w:hAnsi="Times New Roman" w:cs="Times New Roman"/>
          <w:sz w:val="20"/>
          <w:szCs w:val="20"/>
        </w:rPr>
        <w:t>3.02</w:t>
      </w:r>
      <w:r w:rsidRPr="00746C57">
        <w:rPr>
          <w:rFonts w:ascii="Times New Roman" w:hAnsi="Times New Roman" w:cs="Times New Roman"/>
          <w:sz w:val="20"/>
          <w:szCs w:val="20"/>
        </w:rPr>
        <w:t>(2</w:t>
      </w:r>
      <w:r w:rsidR="00862204">
        <w:rPr>
          <w:rFonts w:ascii="Times New Roman" w:hAnsi="Times New Roman" w:cs="Times New Roman"/>
          <w:sz w:val="20"/>
          <w:szCs w:val="20"/>
        </w:rPr>
        <w:t>4</w:t>
      </w:r>
      <w:r w:rsidRPr="00746C57">
        <w:rPr>
          <w:rFonts w:ascii="Times New Roman" w:hAnsi="Times New Roman" w:cs="Times New Roman"/>
          <w:sz w:val="20"/>
          <w:szCs w:val="20"/>
        </w:rPr>
        <w:t>)</w:t>
      </w:r>
      <w:r w:rsidRPr="00746C57">
        <w:rPr>
          <w:rFonts w:ascii="Times New Roman" w:hAnsi="Times New Roman" w:cs="Times New Roman"/>
          <w:sz w:val="20"/>
          <w:szCs w:val="20"/>
        </w:rPr>
        <w:tab/>
      </w:r>
    </w:p>
    <w:p w14:paraId="5E1B6AD7" w14:textId="4251ED27" w:rsidR="00746C57" w:rsidRPr="00746C57" w:rsidRDefault="00746C57" w:rsidP="00746C57">
      <w:pPr>
        <w:rPr>
          <w:rFonts w:ascii="Times New Roman" w:hAnsi="Times New Roman" w:cs="Times New Roman"/>
          <w:sz w:val="20"/>
          <w:szCs w:val="20"/>
        </w:rPr>
      </w:pPr>
      <w:r w:rsidRPr="00746C57">
        <w:rPr>
          <w:rFonts w:ascii="Times New Roman" w:hAnsi="Times New Roman" w:cs="Times New Roman"/>
          <w:sz w:val="20"/>
          <w:szCs w:val="20"/>
        </w:rPr>
        <w:t>Nb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93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0.0227</w:t>
      </w:r>
      <w:r w:rsidRPr="00746C57">
        <w:rPr>
          <w:rFonts w:ascii="Times New Roman" w:hAnsi="Times New Roman" w:cs="Times New Roman"/>
          <w:sz w:val="20"/>
          <w:szCs w:val="20"/>
        </w:rPr>
        <w:tab/>
        <w:t>0.003(1)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 xml:space="preserve">8.007 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  <w:t>0.038(1)</w:t>
      </w:r>
      <w:r w:rsidRPr="00746C57">
        <w:rPr>
          <w:rFonts w:ascii="Times New Roman" w:hAnsi="Times New Roman" w:cs="Times New Roman"/>
          <w:sz w:val="20"/>
          <w:szCs w:val="20"/>
        </w:rPr>
        <w:tab/>
        <w:t>0.004(2)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862204">
        <w:rPr>
          <w:rFonts w:ascii="Times New Roman" w:hAnsi="Times New Roman" w:cs="Times New Roman"/>
          <w:sz w:val="20"/>
          <w:szCs w:val="20"/>
        </w:rPr>
        <w:t>8.59(16</w:t>
      </w:r>
      <w:r w:rsidRPr="00746C57">
        <w:rPr>
          <w:rFonts w:ascii="Times New Roman" w:hAnsi="Times New Roman" w:cs="Times New Roman"/>
          <w:sz w:val="20"/>
          <w:szCs w:val="20"/>
        </w:rPr>
        <w:t>)</w:t>
      </w:r>
    </w:p>
    <w:p w14:paraId="18C512E0" w14:textId="25C95A8F" w:rsidR="00746C57" w:rsidRDefault="00746C57" w:rsidP="00746C5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Sn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118</w:t>
      </w:r>
      <w:r>
        <w:rPr>
          <w:rFonts w:ascii="Times New Roman" w:hAnsi="Times New Roman" w:cs="Times New Roman"/>
          <w:sz w:val="20"/>
          <w:szCs w:val="20"/>
        </w:rPr>
        <w:tab/>
      </w:r>
      <w:r w:rsidR="008611E4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0.6</w:t>
      </w:r>
      <w:r w:rsidR="001F49D4">
        <w:rPr>
          <w:rFonts w:ascii="Times New Roman" w:hAnsi="Times New Roman" w:cs="Times New Roman"/>
          <w:sz w:val="20"/>
          <w:szCs w:val="20"/>
        </w:rPr>
        <w:t>3(13)</w:t>
      </w:r>
      <w:r w:rsidR="001F49D4">
        <w:rPr>
          <w:rFonts w:ascii="Times New Roman" w:hAnsi="Times New Roman" w:cs="Times New Roman"/>
          <w:sz w:val="20"/>
          <w:szCs w:val="20"/>
        </w:rPr>
        <w:tab/>
        <w:t>1.80(69</w:t>
      </w:r>
      <w:r w:rsidRPr="00746C57">
        <w:rPr>
          <w:rFonts w:ascii="Times New Roman" w:hAnsi="Times New Roman" w:cs="Times New Roman"/>
          <w:sz w:val="20"/>
          <w:szCs w:val="20"/>
        </w:rPr>
        <w:t>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D062C0">
        <w:rPr>
          <w:rFonts w:ascii="Times New Roman" w:hAnsi="Times New Roman" w:cs="Times New Roman"/>
          <w:sz w:val="20"/>
          <w:szCs w:val="20"/>
        </w:rPr>
        <w:t>0.348(72)</w:t>
      </w:r>
      <w:r w:rsidR="00D062C0">
        <w:rPr>
          <w:rFonts w:ascii="Times New Roman" w:hAnsi="Times New Roman" w:cs="Times New Roman"/>
          <w:sz w:val="20"/>
          <w:szCs w:val="20"/>
        </w:rPr>
        <w:tab/>
      </w:r>
      <w:r w:rsidR="00D062C0">
        <w:rPr>
          <w:rFonts w:ascii="Times New Roman" w:hAnsi="Times New Roman" w:cs="Times New Roman"/>
          <w:sz w:val="20"/>
          <w:szCs w:val="20"/>
        </w:rPr>
        <w:tab/>
      </w:r>
    </w:p>
    <w:p w14:paraId="667067F3" w14:textId="2F9A6575" w:rsidR="00746C57" w:rsidRPr="00746C57" w:rsidRDefault="00746C57" w:rsidP="00746C57">
      <w:pPr>
        <w:rPr>
          <w:rFonts w:ascii="Times New Roman" w:hAnsi="Times New Roman" w:cs="Times New Roman"/>
          <w:sz w:val="20"/>
          <w:szCs w:val="20"/>
        </w:rPr>
      </w:pPr>
      <w:r w:rsidRPr="00746C57">
        <w:rPr>
          <w:rFonts w:ascii="Times New Roman" w:hAnsi="Times New Roman" w:cs="Times New Roman"/>
          <w:sz w:val="20"/>
          <w:szCs w:val="20"/>
        </w:rPr>
        <w:t>Ba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137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8611E4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0.305(93)</w:t>
      </w:r>
      <w:r w:rsidRPr="00746C57">
        <w:rPr>
          <w:rFonts w:ascii="Times New Roman" w:hAnsi="Times New Roman" w:cs="Times New Roman"/>
          <w:sz w:val="20"/>
          <w:szCs w:val="20"/>
        </w:rPr>
        <w:tab/>
        <w:t>13.1</w:t>
      </w:r>
      <w:r w:rsidR="001F49D4">
        <w:rPr>
          <w:rFonts w:ascii="Times New Roman" w:hAnsi="Times New Roman" w:cs="Times New Roman"/>
          <w:sz w:val="20"/>
          <w:szCs w:val="20"/>
        </w:rPr>
        <w:t>1</w:t>
      </w:r>
      <w:r w:rsidRPr="00746C57">
        <w:rPr>
          <w:rFonts w:ascii="Times New Roman" w:hAnsi="Times New Roman" w:cs="Times New Roman"/>
          <w:sz w:val="20"/>
          <w:szCs w:val="20"/>
        </w:rPr>
        <w:t>(1</w:t>
      </w:r>
      <w:r w:rsidR="001F49D4">
        <w:rPr>
          <w:rFonts w:ascii="Times New Roman" w:hAnsi="Times New Roman" w:cs="Times New Roman"/>
          <w:sz w:val="20"/>
          <w:szCs w:val="20"/>
        </w:rPr>
        <w:t>1</w:t>
      </w:r>
      <w:r w:rsidRPr="00746C57">
        <w:rPr>
          <w:rFonts w:ascii="Times New Roman" w:hAnsi="Times New Roman" w:cs="Times New Roman"/>
          <w:sz w:val="20"/>
          <w:szCs w:val="20"/>
        </w:rPr>
        <w:t>)</w:t>
      </w:r>
      <w:r w:rsidR="001F49D4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  <w:t>0.023(7)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  <w:t>0.290(76)</w:t>
      </w:r>
      <w:r w:rsidRPr="00746C57">
        <w:rPr>
          <w:rFonts w:ascii="Times New Roman" w:hAnsi="Times New Roman" w:cs="Times New Roman"/>
          <w:sz w:val="20"/>
          <w:szCs w:val="20"/>
        </w:rPr>
        <w:tab/>
        <w:t>28.2(49)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0.010(3)</w:t>
      </w:r>
    </w:p>
    <w:p w14:paraId="0150B963" w14:textId="4169DDDC" w:rsidR="00746C57" w:rsidRPr="00746C57" w:rsidRDefault="00746C57" w:rsidP="00746C57">
      <w:pPr>
        <w:rPr>
          <w:rFonts w:ascii="Times New Roman" w:hAnsi="Times New Roman" w:cs="Times New Roman"/>
          <w:sz w:val="20"/>
          <w:szCs w:val="20"/>
        </w:rPr>
      </w:pPr>
      <w:r w:rsidRPr="00746C57">
        <w:rPr>
          <w:rFonts w:ascii="Times New Roman" w:hAnsi="Times New Roman" w:cs="Times New Roman"/>
          <w:sz w:val="20"/>
          <w:szCs w:val="20"/>
        </w:rPr>
        <w:t>La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139</w:t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="008611E4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0.071(83)</w:t>
      </w:r>
      <w:r w:rsidRPr="00746C57">
        <w:rPr>
          <w:rFonts w:ascii="Times New Roman" w:hAnsi="Times New Roman" w:cs="Times New Roman"/>
          <w:sz w:val="20"/>
          <w:szCs w:val="20"/>
        </w:rPr>
        <w:tab/>
        <w:t>28.6</w:t>
      </w:r>
      <w:r w:rsidR="001F49D4">
        <w:rPr>
          <w:rFonts w:ascii="Times New Roman" w:hAnsi="Times New Roman" w:cs="Times New Roman"/>
          <w:sz w:val="20"/>
          <w:szCs w:val="20"/>
        </w:rPr>
        <w:t>6(28</w:t>
      </w:r>
      <w:r w:rsidRPr="00746C57">
        <w:rPr>
          <w:rFonts w:ascii="Times New Roman" w:hAnsi="Times New Roman" w:cs="Times New Roman"/>
          <w:sz w:val="20"/>
          <w:szCs w:val="20"/>
        </w:rPr>
        <w:t>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1F49D4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0.002(3)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  <w:t>0.041</w:t>
      </w:r>
      <w:r w:rsidR="00A20779">
        <w:rPr>
          <w:rFonts w:ascii="Times New Roman" w:hAnsi="Times New Roman" w:cs="Times New Roman" w:hint="eastAsia"/>
          <w:sz w:val="20"/>
          <w:szCs w:val="20"/>
        </w:rPr>
        <w:tab/>
      </w:r>
      <w:r w:rsidR="00A20779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8.9(13)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A20779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 xml:space="preserve">0.005 </w:t>
      </w:r>
    </w:p>
    <w:p w14:paraId="10E4B1DB" w14:textId="421FFED9" w:rsidR="00746C57" w:rsidRPr="00746C57" w:rsidRDefault="00746C57" w:rsidP="00746C57">
      <w:pPr>
        <w:rPr>
          <w:rFonts w:ascii="Times New Roman" w:hAnsi="Times New Roman" w:cs="Times New Roman"/>
          <w:sz w:val="20"/>
          <w:szCs w:val="20"/>
        </w:rPr>
      </w:pPr>
      <w:r w:rsidRPr="00746C57">
        <w:rPr>
          <w:rFonts w:ascii="Times New Roman" w:hAnsi="Times New Roman" w:cs="Times New Roman"/>
          <w:sz w:val="20"/>
          <w:szCs w:val="20"/>
        </w:rPr>
        <w:t>Ce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140</w:t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="008611E4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b.d.l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FF5E03">
        <w:rPr>
          <w:rFonts w:ascii="Times New Roman" w:hAnsi="Times New Roman" w:cs="Times New Roman" w:hint="eastAsia"/>
          <w:sz w:val="20"/>
          <w:szCs w:val="20"/>
        </w:rPr>
        <w:tab/>
      </w:r>
      <w:r w:rsidR="00511100">
        <w:rPr>
          <w:rFonts w:ascii="Times New Roman" w:hAnsi="Times New Roman" w:cs="Times New Roman"/>
          <w:sz w:val="20"/>
          <w:szCs w:val="20"/>
        </w:rPr>
        <w:t>2.432(15)</w:t>
      </w:r>
      <w:r w:rsidR="00511100">
        <w:rPr>
          <w:rFonts w:ascii="Times New Roman" w:hAnsi="Times New Roman" w:cs="Times New Roman"/>
          <w:sz w:val="20"/>
          <w:szCs w:val="20"/>
        </w:rPr>
        <w:tab/>
      </w:r>
      <w:r w:rsidR="00511100">
        <w:rPr>
          <w:rFonts w:ascii="Times New Roman" w:hAnsi="Times New Roman" w:cs="Times New Roman"/>
          <w:sz w:val="20"/>
          <w:szCs w:val="20"/>
        </w:rPr>
        <w:tab/>
      </w:r>
      <w:r w:rsidR="00511100">
        <w:rPr>
          <w:rFonts w:ascii="Times New Roman" w:hAnsi="Times New Roman" w:cs="Times New Roman"/>
          <w:sz w:val="20"/>
          <w:szCs w:val="20"/>
        </w:rPr>
        <w:tab/>
      </w:r>
      <w:r w:rsidR="00511100">
        <w:rPr>
          <w:rFonts w:ascii="Times New Roman" w:hAnsi="Times New Roman" w:cs="Times New Roman"/>
          <w:sz w:val="20"/>
          <w:szCs w:val="20"/>
        </w:rPr>
        <w:tab/>
      </w:r>
      <w:r w:rsidR="00511100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b.d.l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FF5E03">
        <w:rPr>
          <w:rFonts w:ascii="Times New Roman" w:hAnsi="Times New Roman" w:cs="Times New Roman" w:hint="eastAsia"/>
          <w:sz w:val="20"/>
          <w:szCs w:val="20"/>
        </w:rPr>
        <w:tab/>
      </w:r>
      <w:r w:rsidR="00862204">
        <w:rPr>
          <w:rFonts w:ascii="Times New Roman" w:hAnsi="Times New Roman" w:cs="Times New Roman"/>
          <w:sz w:val="20"/>
          <w:szCs w:val="20"/>
        </w:rPr>
        <w:t>2.74</w:t>
      </w:r>
      <w:r w:rsidRPr="00746C57">
        <w:rPr>
          <w:rFonts w:ascii="Times New Roman" w:hAnsi="Times New Roman" w:cs="Times New Roman"/>
          <w:sz w:val="20"/>
          <w:szCs w:val="20"/>
        </w:rPr>
        <w:t>(3</w:t>
      </w:r>
      <w:r w:rsidR="00862204">
        <w:rPr>
          <w:rFonts w:ascii="Times New Roman" w:hAnsi="Times New Roman" w:cs="Times New Roman"/>
          <w:sz w:val="20"/>
          <w:szCs w:val="20"/>
        </w:rPr>
        <w:t>8</w:t>
      </w:r>
      <w:r w:rsidRPr="00746C57">
        <w:rPr>
          <w:rFonts w:ascii="Times New Roman" w:hAnsi="Times New Roman" w:cs="Times New Roman"/>
          <w:sz w:val="20"/>
          <w:szCs w:val="20"/>
        </w:rPr>
        <w:t>)</w:t>
      </w:r>
      <w:r w:rsidRPr="00746C57">
        <w:rPr>
          <w:rFonts w:ascii="Times New Roman" w:hAnsi="Times New Roman" w:cs="Times New Roman"/>
          <w:sz w:val="20"/>
          <w:szCs w:val="20"/>
        </w:rPr>
        <w:tab/>
      </w:r>
    </w:p>
    <w:p w14:paraId="3087DC74" w14:textId="0DFABE4C" w:rsidR="00746C57" w:rsidRPr="00746C57" w:rsidRDefault="00746C57" w:rsidP="00746C57">
      <w:pPr>
        <w:rPr>
          <w:rFonts w:ascii="Times New Roman" w:hAnsi="Times New Roman" w:cs="Times New Roman"/>
          <w:sz w:val="20"/>
          <w:szCs w:val="20"/>
        </w:rPr>
      </w:pPr>
      <w:r w:rsidRPr="00746C57">
        <w:rPr>
          <w:rFonts w:ascii="Times New Roman" w:hAnsi="Times New Roman" w:cs="Times New Roman"/>
          <w:sz w:val="20"/>
          <w:szCs w:val="20"/>
        </w:rPr>
        <w:t>Pr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141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0.031(14)</w:t>
      </w:r>
      <w:r w:rsidRPr="00746C57">
        <w:rPr>
          <w:rFonts w:ascii="Times New Roman" w:hAnsi="Times New Roman" w:cs="Times New Roman"/>
          <w:sz w:val="20"/>
          <w:szCs w:val="20"/>
        </w:rPr>
        <w:tab/>
        <w:t>0.474(7)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0.065(29)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  <w:t>0.0299</w:t>
      </w:r>
      <w:r w:rsidRPr="00746C57">
        <w:rPr>
          <w:rFonts w:ascii="Times New Roman" w:hAnsi="Times New Roman" w:cs="Times New Roman"/>
          <w:sz w:val="20"/>
          <w:szCs w:val="20"/>
        </w:rPr>
        <w:tab/>
        <w:t>0.511(71)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0.05</w:t>
      </w:r>
      <w:ins w:id="7" w:author="lipingliu@pku.edu.cn" w:date="2019-04-01T10:29:00Z">
        <w:r w:rsidR="00A35AE0">
          <w:rPr>
            <w:rFonts w:ascii="Times New Roman" w:hAnsi="Times New Roman" w:cs="Times New Roman"/>
            <w:sz w:val="20"/>
            <w:szCs w:val="20"/>
          </w:rPr>
          <w:t>9</w:t>
        </w:r>
      </w:ins>
      <w:del w:id="8" w:author="lipingliu@pku.edu.cn" w:date="2019-04-01T10:29:00Z">
        <w:r w:rsidRPr="00746C57" w:rsidDel="00A35AE0">
          <w:rPr>
            <w:rFonts w:ascii="Times New Roman" w:hAnsi="Times New Roman" w:cs="Times New Roman"/>
            <w:sz w:val="20"/>
            <w:szCs w:val="20"/>
          </w:rPr>
          <w:delText>8</w:delText>
        </w:r>
      </w:del>
      <w:r w:rsidRPr="00746C5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7210E77" w14:textId="34684D57" w:rsidR="00746C57" w:rsidRPr="00746C57" w:rsidRDefault="00746C57" w:rsidP="00746C57">
      <w:pPr>
        <w:rPr>
          <w:rFonts w:ascii="Times New Roman" w:hAnsi="Times New Roman" w:cs="Times New Roman"/>
          <w:sz w:val="20"/>
          <w:szCs w:val="20"/>
        </w:rPr>
      </w:pPr>
      <w:r w:rsidRPr="00746C57">
        <w:rPr>
          <w:rFonts w:ascii="Times New Roman" w:hAnsi="Times New Roman" w:cs="Times New Roman"/>
          <w:sz w:val="20"/>
          <w:szCs w:val="20"/>
        </w:rPr>
        <w:t>Nd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146</w:t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="008611E4">
        <w:rPr>
          <w:rFonts w:ascii="Times New Roman" w:hAnsi="Times New Roman" w:cs="Times New Roman" w:hint="eastAsia"/>
          <w:sz w:val="20"/>
          <w:szCs w:val="20"/>
        </w:rPr>
        <w:tab/>
      </w:r>
      <w:r w:rsidR="001F49D4">
        <w:rPr>
          <w:rFonts w:ascii="Times New Roman" w:hAnsi="Times New Roman" w:cs="Times New Roman"/>
          <w:sz w:val="20"/>
          <w:szCs w:val="20"/>
        </w:rPr>
        <w:t>0.14(10</w:t>
      </w:r>
      <w:r w:rsidRPr="00746C57">
        <w:rPr>
          <w:rFonts w:ascii="Times New Roman" w:hAnsi="Times New Roman" w:cs="Times New Roman"/>
          <w:sz w:val="20"/>
          <w:szCs w:val="20"/>
        </w:rPr>
        <w:t>)</w:t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2.291(32)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0.063(45)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  <w:t>b.d.l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FF5E03">
        <w:rPr>
          <w:rFonts w:ascii="Times New Roman" w:hAnsi="Times New Roman" w:cs="Times New Roman" w:hint="eastAsia"/>
          <w:sz w:val="20"/>
          <w:szCs w:val="20"/>
        </w:rPr>
        <w:tab/>
      </w:r>
      <w:r w:rsidR="00862204">
        <w:rPr>
          <w:rFonts w:ascii="Times New Roman" w:hAnsi="Times New Roman" w:cs="Times New Roman"/>
          <w:sz w:val="20"/>
          <w:szCs w:val="20"/>
        </w:rPr>
        <w:t>2.39(31</w:t>
      </w:r>
      <w:r w:rsidRPr="00746C57">
        <w:rPr>
          <w:rFonts w:ascii="Times New Roman" w:hAnsi="Times New Roman" w:cs="Times New Roman"/>
          <w:sz w:val="20"/>
          <w:szCs w:val="20"/>
        </w:rPr>
        <w:t>)</w:t>
      </w:r>
      <w:r w:rsidRPr="00746C57">
        <w:rPr>
          <w:rFonts w:ascii="Times New Roman" w:hAnsi="Times New Roman" w:cs="Times New Roman"/>
          <w:sz w:val="20"/>
          <w:szCs w:val="20"/>
        </w:rPr>
        <w:tab/>
      </w:r>
    </w:p>
    <w:p w14:paraId="7A34D5E3" w14:textId="48268B0E" w:rsidR="00746C57" w:rsidRPr="00746C57" w:rsidRDefault="00746C57" w:rsidP="00746C57">
      <w:pPr>
        <w:rPr>
          <w:rFonts w:ascii="Times New Roman" w:hAnsi="Times New Roman" w:cs="Times New Roman"/>
          <w:sz w:val="20"/>
          <w:szCs w:val="20"/>
        </w:rPr>
      </w:pPr>
      <w:r w:rsidRPr="00746C57">
        <w:rPr>
          <w:rFonts w:ascii="Times New Roman" w:hAnsi="Times New Roman" w:cs="Times New Roman"/>
          <w:sz w:val="20"/>
          <w:szCs w:val="20"/>
        </w:rPr>
        <w:t>Sm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147</w:t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="008611E4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0.124(17)</w:t>
      </w:r>
      <w:r w:rsidRPr="00746C57">
        <w:rPr>
          <w:rFonts w:ascii="Times New Roman" w:hAnsi="Times New Roman" w:cs="Times New Roman"/>
          <w:sz w:val="20"/>
          <w:szCs w:val="20"/>
        </w:rPr>
        <w:tab/>
        <w:t>0.479(9)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0.259(35)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  <w:t>b.d.l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FF5E03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0.488(50)</w:t>
      </w:r>
      <w:r w:rsidRPr="00746C57">
        <w:rPr>
          <w:rFonts w:ascii="Times New Roman" w:hAnsi="Times New Roman" w:cs="Times New Roman"/>
          <w:sz w:val="20"/>
          <w:szCs w:val="20"/>
        </w:rPr>
        <w:tab/>
      </w:r>
    </w:p>
    <w:p w14:paraId="57FE6823" w14:textId="09B185C9" w:rsidR="00746C57" w:rsidRPr="00746C57" w:rsidRDefault="00746C57" w:rsidP="00746C57">
      <w:pPr>
        <w:rPr>
          <w:rFonts w:ascii="Times New Roman" w:hAnsi="Times New Roman" w:cs="Times New Roman"/>
          <w:sz w:val="20"/>
          <w:szCs w:val="20"/>
        </w:rPr>
      </w:pPr>
      <w:r w:rsidRPr="00746C57">
        <w:rPr>
          <w:rFonts w:ascii="Times New Roman" w:hAnsi="Times New Roman" w:cs="Times New Roman"/>
          <w:sz w:val="20"/>
          <w:szCs w:val="20"/>
        </w:rPr>
        <w:t>Eu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153</w:t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="008611E4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b.d.l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FF5E03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0.116(9)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b.d.l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FF5E03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0.120(16)</w:t>
      </w:r>
      <w:r w:rsidRPr="00746C57">
        <w:rPr>
          <w:rFonts w:ascii="Times New Roman" w:hAnsi="Times New Roman" w:cs="Times New Roman"/>
          <w:sz w:val="20"/>
          <w:szCs w:val="20"/>
        </w:rPr>
        <w:tab/>
      </w:r>
    </w:p>
    <w:p w14:paraId="55EDFE86" w14:textId="7A66207F" w:rsidR="00746C57" w:rsidRPr="00746C57" w:rsidRDefault="00746C57" w:rsidP="00746C57">
      <w:pPr>
        <w:rPr>
          <w:rFonts w:ascii="Times New Roman" w:hAnsi="Times New Roman" w:cs="Times New Roman"/>
          <w:sz w:val="20"/>
          <w:szCs w:val="20"/>
        </w:rPr>
      </w:pPr>
      <w:r w:rsidRPr="00746C57">
        <w:rPr>
          <w:rFonts w:ascii="Times New Roman" w:hAnsi="Times New Roman" w:cs="Times New Roman"/>
          <w:sz w:val="20"/>
          <w:szCs w:val="20"/>
        </w:rPr>
        <w:t>Gd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157</w:t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="008611E4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b.d.l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FF5E03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0.535(23)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b.d.l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FF5E03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0.522(70)</w:t>
      </w:r>
      <w:r w:rsidRPr="00746C57">
        <w:rPr>
          <w:rFonts w:ascii="Times New Roman" w:hAnsi="Times New Roman" w:cs="Times New Roman"/>
          <w:sz w:val="20"/>
          <w:szCs w:val="20"/>
        </w:rPr>
        <w:tab/>
      </w:r>
    </w:p>
    <w:p w14:paraId="264A4588" w14:textId="3AF995FB" w:rsidR="00746C57" w:rsidRPr="00746C57" w:rsidRDefault="00746C57" w:rsidP="00746C57">
      <w:pPr>
        <w:rPr>
          <w:rFonts w:ascii="Times New Roman" w:hAnsi="Times New Roman" w:cs="Times New Roman"/>
          <w:sz w:val="20"/>
          <w:szCs w:val="20"/>
        </w:rPr>
      </w:pPr>
      <w:r w:rsidRPr="00746C57">
        <w:rPr>
          <w:rFonts w:ascii="Times New Roman" w:hAnsi="Times New Roman" w:cs="Times New Roman"/>
          <w:sz w:val="20"/>
          <w:szCs w:val="20"/>
        </w:rPr>
        <w:t>Tb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159</w:t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="008611E4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0.026(4)</w:t>
      </w:r>
      <w:r w:rsidRPr="00746C57">
        <w:rPr>
          <w:rFonts w:ascii="Times New Roman" w:hAnsi="Times New Roman" w:cs="Times New Roman"/>
          <w:sz w:val="20"/>
          <w:szCs w:val="20"/>
        </w:rPr>
        <w:tab/>
        <w:t>0.082(5)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0.312(45)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  <w:t>b.d.l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FF5E03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0.086(11)</w:t>
      </w:r>
      <w:r w:rsidRPr="00746C57">
        <w:rPr>
          <w:rFonts w:ascii="Times New Roman" w:hAnsi="Times New Roman" w:cs="Times New Roman"/>
          <w:sz w:val="20"/>
          <w:szCs w:val="20"/>
        </w:rPr>
        <w:tab/>
      </w:r>
    </w:p>
    <w:p w14:paraId="0A5A26A3" w14:textId="13FBA31D" w:rsidR="00746C57" w:rsidRPr="00746C57" w:rsidRDefault="00746C57" w:rsidP="00746C57">
      <w:pPr>
        <w:rPr>
          <w:rFonts w:ascii="Times New Roman" w:hAnsi="Times New Roman" w:cs="Times New Roman"/>
          <w:sz w:val="20"/>
          <w:szCs w:val="20"/>
        </w:rPr>
      </w:pPr>
      <w:r w:rsidRPr="00746C57">
        <w:rPr>
          <w:rFonts w:ascii="Times New Roman" w:hAnsi="Times New Roman" w:cs="Times New Roman"/>
          <w:sz w:val="20"/>
          <w:szCs w:val="20"/>
        </w:rPr>
        <w:t>Dy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163</w:t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="008611E4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b.d.l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FF5E03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0.504(17)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b.d.l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FF5E03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0.502(55)</w:t>
      </w:r>
      <w:r w:rsidRPr="00746C57">
        <w:rPr>
          <w:rFonts w:ascii="Times New Roman" w:hAnsi="Times New Roman" w:cs="Times New Roman"/>
          <w:sz w:val="20"/>
          <w:szCs w:val="20"/>
        </w:rPr>
        <w:tab/>
      </w:r>
    </w:p>
    <w:p w14:paraId="3F88DF7B" w14:textId="37AD5CB6" w:rsidR="00746C57" w:rsidRPr="00746C57" w:rsidRDefault="00746C57" w:rsidP="00746C57">
      <w:pPr>
        <w:rPr>
          <w:rFonts w:ascii="Times New Roman" w:hAnsi="Times New Roman" w:cs="Times New Roman"/>
          <w:sz w:val="20"/>
          <w:szCs w:val="20"/>
        </w:rPr>
      </w:pPr>
      <w:r w:rsidRPr="00746C57">
        <w:rPr>
          <w:rFonts w:ascii="Times New Roman" w:hAnsi="Times New Roman" w:cs="Times New Roman"/>
          <w:sz w:val="20"/>
          <w:szCs w:val="20"/>
        </w:rPr>
        <w:t>Ho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165</w:t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="008611E4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b.d.l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FF5E03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0.090(4)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b.d.l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FF5E03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0.091(9)</w:t>
      </w:r>
      <w:r w:rsidRPr="00746C57">
        <w:rPr>
          <w:rFonts w:ascii="Times New Roman" w:hAnsi="Times New Roman" w:cs="Times New Roman"/>
          <w:sz w:val="20"/>
          <w:szCs w:val="20"/>
        </w:rPr>
        <w:tab/>
      </w:r>
    </w:p>
    <w:p w14:paraId="00F2483B" w14:textId="10CA8F68" w:rsidR="00746C57" w:rsidRPr="00746C57" w:rsidRDefault="00746C57" w:rsidP="00746C57">
      <w:pPr>
        <w:rPr>
          <w:rFonts w:ascii="Times New Roman" w:hAnsi="Times New Roman" w:cs="Times New Roman"/>
          <w:sz w:val="20"/>
          <w:szCs w:val="20"/>
        </w:rPr>
      </w:pPr>
      <w:r w:rsidRPr="00746C57">
        <w:rPr>
          <w:rFonts w:ascii="Times New Roman" w:hAnsi="Times New Roman" w:cs="Times New Roman"/>
          <w:sz w:val="20"/>
          <w:szCs w:val="20"/>
        </w:rPr>
        <w:t>Er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166</w:t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="008611E4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b.d.l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FF5E03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0.193(10)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  <w:t>b.d.l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FF5E03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0.188(22)</w:t>
      </w:r>
      <w:r w:rsidRPr="00746C57">
        <w:rPr>
          <w:rFonts w:ascii="Times New Roman" w:hAnsi="Times New Roman" w:cs="Times New Roman"/>
          <w:sz w:val="20"/>
          <w:szCs w:val="20"/>
        </w:rPr>
        <w:tab/>
      </w:r>
    </w:p>
    <w:p w14:paraId="69C9AB0A" w14:textId="45EC41BA" w:rsidR="00746C57" w:rsidRPr="00746C57" w:rsidRDefault="00746C57" w:rsidP="00746C57">
      <w:pPr>
        <w:rPr>
          <w:rFonts w:ascii="Times New Roman" w:hAnsi="Times New Roman" w:cs="Times New Roman"/>
          <w:sz w:val="20"/>
          <w:szCs w:val="20"/>
        </w:rPr>
      </w:pPr>
      <w:r w:rsidRPr="00746C57">
        <w:rPr>
          <w:rFonts w:ascii="Times New Roman" w:hAnsi="Times New Roman" w:cs="Times New Roman"/>
          <w:sz w:val="20"/>
          <w:szCs w:val="20"/>
        </w:rPr>
        <w:t>Tm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169</w:t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="008611E4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0.0108</w:t>
      </w:r>
      <w:r w:rsidRPr="00746C57">
        <w:rPr>
          <w:rFonts w:ascii="Times New Roman" w:hAnsi="Times New Roman" w:cs="Times New Roman"/>
          <w:sz w:val="20"/>
          <w:szCs w:val="20"/>
        </w:rPr>
        <w:tab/>
        <w:t>0.025(0)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 xml:space="preserve">0.432 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  <w:t>0.034(2)</w:t>
      </w:r>
      <w:r w:rsidRPr="00746C57">
        <w:rPr>
          <w:rFonts w:ascii="Times New Roman" w:hAnsi="Times New Roman" w:cs="Times New Roman"/>
          <w:sz w:val="20"/>
          <w:szCs w:val="20"/>
        </w:rPr>
        <w:tab/>
        <w:t>0.021(2)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1.589(93)</w:t>
      </w:r>
    </w:p>
    <w:p w14:paraId="78B393E5" w14:textId="7497FF0C" w:rsidR="00746C57" w:rsidRPr="00746C57" w:rsidRDefault="00746C57" w:rsidP="00746C57">
      <w:pPr>
        <w:rPr>
          <w:rFonts w:ascii="Times New Roman" w:hAnsi="Times New Roman" w:cs="Times New Roman"/>
          <w:sz w:val="20"/>
          <w:szCs w:val="20"/>
        </w:rPr>
      </w:pPr>
      <w:r w:rsidRPr="00746C57">
        <w:rPr>
          <w:rFonts w:ascii="Times New Roman" w:hAnsi="Times New Roman" w:cs="Times New Roman"/>
          <w:sz w:val="20"/>
          <w:szCs w:val="20"/>
        </w:rPr>
        <w:t>Yb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172</w:t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="008611E4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0.127(23)</w:t>
      </w:r>
      <w:r w:rsidRPr="00746C57">
        <w:rPr>
          <w:rFonts w:ascii="Times New Roman" w:hAnsi="Times New Roman" w:cs="Times New Roman"/>
          <w:sz w:val="20"/>
          <w:szCs w:val="20"/>
        </w:rPr>
        <w:tab/>
        <w:t>0.142(10)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="001F49D4">
        <w:rPr>
          <w:rFonts w:ascii="Times New Roman" w:hAnsi="Times New Roman" w:cs="Times New Roman"/>
          <w:sz w:val="20"/>
          <w:szCs w:val="20"/>
        </w:rPr>
        <w:t>0.89(16</w:t>
      </w:r>
      <w:r w:rsidRPr="00746C57">
        <w:rPr>
          <w:rFonts w:ascii="Times New Roman" w:hAnsi="Times New Roman" w:cs="Times New Roman"/>
          <w:sz w:val="20"/>
          <w:szCs w:val="20"/>
        </w:rPr>
        <w:t>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  <w:t>0.181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FF5E03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0.122(12)</w:t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  <w:t xml:space="preserve">1.483 </w:t>
      </w:r>
    </w:p>
    <w:p w14:paraId="1C3DA7C3" w14:textId="561EC8B6" w:rsidR="00746C57" w:rsidRPr="00746C57" w:rsidRDefault="00746C57" w:rsidP="00746C57">
      <w:pPr>
        <w:rPr>
          <w:rFonts w:ascii="Times New Roman" w:hAnsi="Times New Roman" w:cs="Times New Roman"/>
          <w:sz w:val="20"/>
          <w:szCs w:val="20"/>
        </w:rPr>
      </w:pPr>
      <w:r w:rsidRPr="00746C57">
        <w:rPr>
          <w:rFonts w:ascii="Times New Roman" w:hAnsi="Times New Roman" w:cs="Times New Roman"/>
          <w:sz w:val="20"/>
          <w:szCs w:val="20"/>
        </w:rPr>
        <w:t>Lu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175</w:t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="008611E4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0.0249</w:t>
      </w:r>
      <w:r w:rsidRPr="00746C57">
        <w:rPr>
          <w:rFonts w:ascii="Times New Roman" w:hAnsi="Times New Roman" w:cs="Times New Roman"/>
          <w:sz w:val="20"/>
          <w:szCs w:val="20"/>
        </w:rPr>
        <w:tab/>
        <w:t>0.016(1)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 xml:space="preserve">1.557 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  <w:t>b.d.l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FF5E03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0.015(2)</w:t>
      </w:r>
      <w:r w:rsidRPr="00746C57">
        <w:rPr>
          <w:rFonts w:ascii="Times New Roman" w:hAnsi="Times New Roman" w:cs="Times New Roman"/>
          <w:sz w:val="20"/>
          <w:szCs w:val="20"/>
        </w:rPr>
        <w:tab/>
      </w:r>
    </w:p>
    <w:p w14:paraId="0459A927" w14:textId="7606D7B0" w:rsidR="00746C57" w:rsidRPr="00746C57" w:rsidRDefault="00746C57" w:rsidP="00746C57">
      <w:pPr>
        <w:rPr>
          <w:rFonts w:ascii="Times New Roman" w:hAnsi="Times New Roman" w:cs="Times New Roman"/>
          <w:sz w:val="20"/>
          <w:szCs w:val="20"/>
        </w:rPr>
      </w:pPr>
      <w:r w:rsidRPr="00746C57">
        <w:rPr>
          <w:rFonts w:ascii="Times New Roman" w:hAnsi="Times New Roman" w:cs="Times New Roman"/>
          <w:sz w:val="20"/>
          <w:szCs w:val="20"/>
        </w:rPr>
        <w:t>Ta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181</w:t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="008611E4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0.0264</w:t>
      </w:r>
      <w:r w:rsidRPr="00746C57">
        <w:rPr>
          <w:rFonts w:ascii="Times New Roman" w:hAnsi="Times New Roman" w:cs="Times New Roman"/>
          <w:sz w:val="20"/>
          <w:szCs w:val="20"/>
        </w:rPr>
        <w:tab/>
        <w:t>0.004(1)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 xml:space="preserve">7.281 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  <w:t>0.031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FF5E03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0.007(3)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 xml:space="preserve">4.242 </w:t>
      </w:r>
    </w:p>
    <w:p w14:paraId="7EBAF151" w14:textId="7F8D7884" w:rsidR="00746C57" w:rsidRPr="00746C57" w:rsidRDefault="00746C57" w:rsidP="00746C57">
      <w:pPr>
        <w:rPr>
          <w:rFonts w:ascii="Times New Roman" w:hAnsi="Times New Roman" w:cs="Times New Roman"/>
          <w:sz w:val="20"/>
          <w:szCs w:val="20"/>
        </w:rPr>
      </w:pPr>
      <w:r w:rsidRPr="00746C57">
        <w:rPr>
          <w:rFonts w:ascii="Times New Roman" w:hAnsi="Times New Roman" w:cs="Times New Roman"/>
          <w:sz w:val="20"/>
          <w:szCs w:val="20"/>
        </w:rPr>
        <w:t>Pb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208</w:t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="008611E4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b.d.l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FF5E03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0.0109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0.136</w:t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0.031(13)</w:t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  <w:t xml:space="preserve">4.335 </w:t>
      </w:r>
    </w:p>
    <w:p w14:paraId="64C89A73" w14:textId="71554A46" w:rsidR="00746C57" w:rsidRPr="00746C57" w:rsidRDefault="00746C57" w:rsidP="00746C57">
      <w:pPr>
        <w:rPr>
          <w:rFonts w:ascii="Times New Roman" w:hAnsi="Times New Roman" w:cs="Times New Roman"/>
          <w:sz w:val="20"/>
          <w:szCs w:val="20"/>
        </w:rPr>
      </w:pPr>
      <w:r w:rsidRPr="00746C57">
        <w:rPr>
          <w:rFonts w:ascii="Times New Roman" w:hAnsi="Times New Roman" w:cs="Times New Roman"/>
          <w:sz w:val="20"/>
          <w:szCs w:val="20"/>
        </w:rPr>
        <w:t>Th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232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8611E4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0.0244</w:t>
      </w:r>
      <w:r w:rsidRPr="00746C57">
        <w:rPr>
          <w:rFonts w:ascii="Times New Roman" w:hAnsi="Times New Roman" w:cs="Times New Roman"/>
          <w:sz w:val="20"/>
          <w:szCs w:val="20"/>
        </w:rPr>
        <w:tab/>
        <w:t>0.182(7)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 xml:space="preserve">0.134 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  <w:t>b.d.l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FF5E03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0.244(40)</w:t>
      </w:r>
      <w:r w:rsidRPr="00746C57">
        <w:rPr>
          <w:rFonts w:ascii="Times New Roman" w:hAnsi="Times New Roman" w:cs="Times New Roman"/>
          <w:sz w:val="20"/>
          <w:szCs w:val="20"/>
        </w:rPr>
        <w:tab/>
      </w:r>
    </w:p>
    <w:p w14:paraId="7EDA0883" w14:textId="24CDB3A1" w:rsidR="00746C57" w:rsidRPr="00746C57" w:rsidRDefault="00746C57" w:rsidP="00532799">
      <w:pPr>
        <w:pBdr>
          <w:bottom w:val="single" w:sz="4" w:space="1" w:color="auto"/>
        </w:pBdr>
        <w:rPr>
          <w:rFonts w:ascii="Times New Roman" w:hAnsi="Times New Roman" w:cs="Times New Roman"/>
          <w:sz w:val="20"/>
          <w:szCs w:val="20"/>
        </w:rPr>
      </w:pPr>
      <w:r w:rsidRPr="00746C57">
        <w:rPr>
          <w:rFonts w:ascii="Times New Roman" w:hAnsi="Times New Roman" w:cs="Times New Roman"/>
          <w:sz w:val="20"/>
          <w:szCs w:val="20"/>
        </w:rPr>
        <w:t>U</w:t>
      </w:r>
      <w:r w:rsidR="008611E4" w:rsidRPr="008611E4">
        <w:rPr>
          <w:rFonts w:ascii="Times New Roman" w:hAnsi="Times New Roman" w:cs="Times New Roman" w:hint="eastAsia"/>
          <w:sz w:val="20"/>
          <w:szCs w:val="20"/>
          <w:vertAlign w:val="superscript"/>
        </w:rPr>
        <w:t>238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0.043(17)</w:t>
      </w:r>
      <w:r w:rsidRPr="00746C57">
        <w:rPr>
          <w:rFonts w:ascii="Times New Roman" w:hAnsi="Times New Roman" w:cs="Times New Roman"/>
          <w:sz w:val="20"/>
          <w:szCs w:val="20"/>
        </w:rPr>
        <w:tab/>
        <w:t>0.220(6)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0.196(76)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ab/>
        <w:t>0.06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FF5E03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>0.151(26)</w:t>
      </w:r>
      <w:r w:rsidRPr="00746C57">
        <w:rPr>
          <w:rFonts w:ascii="Times New Roman" w:hAnsi="Times New Roman" w:cs="Times New Roman"/>
          <w:sz w:val="20"/>
          <w:szCs w:val="20"/>
        </w:rPr>
        <w:tab/>
      </w:r>
      <w:r w:rsidR="00511100">
        <w:rPr>
          <w:rFonts w:ascii="Times New Roman" w:hAnsi="Times New Roman" w:cs="Times New Roman" w:hint="eastAsia"/>
          <w:sz w:val="20"/>
          <w:szCs w:val="20"/>
        </w:rPr>
        <w:tab/>
      </w:r>
      <w:r w:rsidRPr="00746C57">
        <w:rPr>
          <w:rFonts w:ascii="Times New Roman" w:hAnsi="Times New Roman" w:cs="Times New Roman"/>
          <w:sz w:val="20"/>
          <w:szCs w:val="20"/>
        </w:rPr>
        <w:t xml:space="preserve">0.398 </w:t>
      </w:r>
    </w:p>
    <w:p w14:paraId="011F24A8" w14:textId="5EAAE2F1" w:rsidR="005D4238" w:rsidRDefault="00AE7C0E" w:rsidP="005D4238">
      <w:pPr>
        <w:ind w:rightChars="1452" w:right="348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  <w:vertAlign w:val="superscript"/>
        </w:rPr>
        <w:t>a</w:t>
      </w:r>
      <w:r w:rsidR="005D4238">
        <w:rPr>
          <w:rFonts w:ascii="Times New Roman" w:hAnsi="Times New Roman" w:cs="Times New Roman"/>
          <w:sz w:val="20"/>
          <w:szCs w:val="20"/>
        </w:rPr>
        <w:t>N</w:t>
      </w:r>
      <w:r w:rsidR="005D4238" w:rsidRPr="007D0DB9">
        <w:rPr>
          <w:rFonts w:ascii="Times New Roman" w:hAnsi="Times New Roman" w:cs="Times New Roman"/>
          <w:sz w:val="20"/>
          <w:szCs w:val="20"/>
        </w:rPr>
        <w:t>umber of analysis spot.</w:t>
      </w:r>
    </w:p>
    <w:p w14:paraId="22CDE9DF" w14:textId="60382596" w:rsidR="005D4238" w:rsidRPr="0080262E" w:rsidRDefault="00AE7C0E" w:rsidP="005D423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b</w:t>
      </w:r>
      <w:r w:rsidR="005D4238" w:rsidRPr="0080262E">
        <w:rPr>
          <w:rFonts w:ascii="Times New Roman" w:hAnsi="Times New Roman" w:cs="Times New Roman"/>
          <w:sz w:val="20"/>
          <w:szCs w:val="20"/>
        </w:rPr>
        <w:t>Number in parentheses is 1 SD, data reading</w:t>
      </w:r>
      <w:r w:rsidR="005D4238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="005D4238">
        <w:rPr>
          <w:rFonts w:ascii="Times New Roman" w:hAnsi="Times New Roman" w:cs="Times New Roman"/>
          <w:sz w:val="20"/>
          <w:szCs w:val="20"/>
        </w:rPr>
        <w:t>237.6(11)</w:t>
      </w:r>
      <w:r w:rsidR="005D4238" w:rsidRPr="0080262E">
        <w:rPr>
          <w:rFonts w:ascii="Times New Roman" w:hAnsi="Times New Roman" w:cs="Times New Roman"/>
          <w:sz w:val="20"/>
          <w:szCs w:val="20"/>
        </w:rPr>
        <w:t>,</w:t>
      </w:r>
      <w:r w:rsidR="005D4238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="005D4238">
        <w:rPr>
          <w:rFonts w:ascii="Times New Roman" w:hAnsi="Times New Roman" w:cs="Times New Roman"/>
          <w:sz w:val="20"/>
          <w:szCs w:val="20"/>
        </w:rPr>
        <w:t>237.6 ± 1.1</w:t>
      </w:r>
      <w:r w:rsidR="00477A2A">
        <w:rPr>
          <w:rFonts w:ascii="Times New Roman" w:hAnsi="Times New Roman" w:cs="Times New Roman"/>
          <w:sz w:val="20"/>
          <w:szCs w:val="20"/>
        </w:rPr>
        <w:t>.</w:t>
      </w:r>
    </w:p>
    <w:p w14:paraId="3F939F78" w14:textId="5362164C" w:rsidR="00865667" w:rsidRDefault="00AE7C0E" w:rsidP="005D423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lastRenderedPageBreak/>
        <w:t>c</w:t>
      </w:r>
      <w:r w:rsidR="005D4238">
        <w:rPr>
          <w:rFonts w:ascii="Times New Roman" w:hAnsi="Times New Roman" w:cs="Times New Roman"/>
          <w:sz w:val="20"/>
          <w:szCs w:val="20"/>
        </w:rPr>
        <w:t>b.d.l. below detection limit.</w:t>
      </w:r>
    </w:p>
    <w:sectPr w:rsidR="00865667" w:rsidSect="003D24A3">
      <w:pgSz w:w="11900" w:h="16840"/>
      <w:pgMar w:top="1440" w:right="1800" w:bottom="1440" w:left="1800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ipingliu@pku.edu.cn">
    <w15:presenceInfo w15:providerId="Windows Live" w15:userId="9aeb92e36e33d3f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grammar="clean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AwIjU2MLSwMDM1MjcyUdpeDU4uLM/DyQAsNaAAz92AMsAAAA"/>
  </w:docVars>
  <w:rsids>
    <w:rsidRoot w:val="00DC7189"/>
    <w:rsid w:val="000037FE"/>
    <w:rsid w:val="00005864"/>
    <w:rsid w:val="000062CA"/>
    <w:rsid w:val="0000700E"/>
    <w:rsid w:val="000109DC"/>
    <w:rsid w:val="00026832"/>
    <w:rsid w:val="0006384D"/>
    <w:rsid w:val="000712A8"/>
    <w:rsid w:val="00095751"/>
    <w:rsid w:val="000A5A66"/>
    <w:rsid w:val="000D312F"/>
    <w:rsid w:val="000F2A6A"/>
    <w:rsid w:val="00121DEB"/>
    <w:rsid w:val="0018508D"/>
    <w:rsid w:val="001B49A5"/>
    <w:rsid w:val="001B49C6"/>
    <w:rsid w:val="001E6FDF"/>
    <w:rsid w:val="001F49D4"/>
    <w:rsid w:val="002159CA"/>
    <w:rsid w:val="003051E5"/>
    <w:rsid w:val="00312BB3"/>
    <w:rsid w:val="00313C3C"/>
    <w:rsid w:val="00357B61"/>
    <w:rsid w:val="00374CB2"/>
    <w:rsid w:val="00380A02"/>
    <w:rsid w:val="0039099E"/>
    <w:rsid w:val="00391993"/>
    <w:rsid w:val="00391FA4"/>
    <w:rsid w:val="003A5267"/>
    <w:rsid w:val="003B3037"/>
    <w:rsid w:val="003C1BB6"/>
    <w:rsid w:val="003D24A3"/>
    <w:rsid w:val="003D2EF9"/>
    <w:rsid w:val="00403E53"/>
    <w:rsid w:val="00415A18"/>
    <w:rsid w:val="00416DA2"/>
    <w:rsid w:val="0045225E"/>
    <w:rsid w:val="004665BF"/>
    <w:rsid w:val="00477A2A"/>
    <w:rsid w:val="0048559C"/>
    <w:rsid w:val="00492A04"/>
    <w:rsid w:val="00495B29"/>
    <w:rsid w:val="004A0BA9"/>
    <w:rsid w:val="004C5E0D"/>
    <w:rsid w:val="004D7F6F"/>
    <w:rsid w:val="004F1D98"/>
    <w:rsid w:val="00511100"/>
    <w:rsid w:val="00511D3C"/>
    <w:rsid w:val="00515339"/>
    <w:rsid w:val="00521869"/>
    <w:rsid w:val="00527E9A"/>
    <w:rsid w:val="00532799"/>
    <w:rsid w:val="00542576"/>
    <w:rsid w:val="00550CB3"/>
    <w:rsid w:val="00557811"/>
    <w:rsid w:val="005A28B2"/>
    <w:rsid w:val="005B301C"/>
    <w:rsid w:val="005C369D"/>
    <w:rsid w:val="005D4238"/>
    <w:rsid w:val="005E0AF8"/>
    <w:rsid w:val="005E671B"/>
    <w:rsid w:val="0060041C"/>
    <w:rsid w:val="006120D1"/>
    <w:rsid w:val="00644488"/>
    <w:rsid w:val="00646DAD"/>
    <w:rsid w:val="00652553"/>
    <w:rsid w:val="006562CE"/>
    <w:rsid w:val="006662C6"/>
    <w:rsid w:val="00691AF5"/>
    <w:rsid w:val="0069708C"/>
    <w:rsid w:val="006A3B7E"/>
    <w:rsid w:val="006E489A"/>
    <w:rsid w:val="00702793"/>
    <w:rsid w:val="0072520E"/>
    <w:rsid w:val="0072702C"/>
    <w:rsid w:val="00746C57"/>
    <w:rsid w:val="007A217B"/>
    <w:rsid w:val="007C7090"/>
    <w:rsid w:val="007D0DB9"/>
    <w:rsid w:val="007E0E9A"/>
    <w:rsid w:val="0080262E"/>
    <w:rsid w:val="00855775"/>
    <w:rsid w:val="008611E4"/>
    <w:rsid w:val="00862204"/>
    <w:rsid w:val="00865667"/>
    <w:rsid w:val="008720EA"/>
    <w:rsid w:val="008F1B0E"/>
    <w:rsid w:val="008F4779"/>
    <w:rsid w:val="00906197"/>
    <w:rsid w:val="00925A25"/>
    <w:rsid w:val="009565E6"/>
    <w:rsid w:val="009A2C27"/>
    <w:rsid w:val="009A45BD"/>
    <w:rsid w:val="009D3C34"/>
    <w:rsid w:val="009F2556"/>
    <w:rsid w:val="00A20779"/>
    <w:rsid w:val="00A30134"/>
    <w:rsid w:val="00A31E77"/>
    <w:rsid w:val="00A35AE0"/>
    <w:rsid w:val="00A507D3"/>
    <w:rsid w:val="00A5527E"/>
    <w:rsid w:val="00A57BF3"/>
    <w:rsid w:val="00A608AF"/>
    <w:rsid w:val="00A76EBC"/>
    <w:rsid w:val="00AA1497"/>
    <w:rsid w:val="00AA1CA3"/>
    <w:rsid w:val="00AA23D3"/>
    <w:rsid w:val="00AC7604"/>
    <w:rsid w:val="00AD209B"/>
    <w:rsid w:val="00AE0FF5"/>
    <w:rsid w:val="00AE7C0E"/>
    <w:rsid w:val="00AF45A0"/>
    <w:rsid w:val="00AF7F8C"/>
    <w:rsid w:val="00B22290"/>
    <w:rsid w:val="00B22A06"/>
    <w:rsid w:val="00B679F6"/>
    <w:rsid w:val="00B84137"/>
    <w:rsid w:val="00BA2C9D"/>
    <w:rsid w:val="00BD2635"/>
    <w:rsid w:val="00C069BF"/>
    <w:rsid w:val="00C220D7"/>
    <w:rsid w:val="00C41ED9"/>
    <w:rsid w:val="00C607B8"/>
    <w:rsid w:val="00C639FC"/>
    <w:rsid w:val="00C64050"/>
    <w:rsid w:val="00C832B9"/>
    <w:rsid w:val="00C841EE"/>
    <w:rsid w:val="00C939A2"/>
    <w:rsid w:val="00CA3A22"/>
    <w:rsid w:val="00CB15A1"/>
    <w:rsid w:val="00CC49C0"/>
    <w:rsid w:val="00CF2AFE"/>
    <w:rsid w:val="00D062C0"/>
    <w:rsid w:val="00D122D8"/>
    <w:rsid w:val="00D23CBE"/>
    <w:rsid w:val="00D36874"/>
    <w:rsid w:val="00D42A0A"/>
    <w:rsid w:val="00D56789"/>
    <w:rsid w:val="00D615EB"/>
    <w:rsid w:val="00DA4FF3"/>
    <w:rsid w:val="00DA7466"/>
    <w:rsid w:val="00DC63F7"/>
    <w:rsid w:val="00DC7189"/>
    <w:rsid w:val="00DE681F"/>
    <w:rsid w:val="00DE6F3F"/>
    <w:rsid w:val="00E00301"/>
    <w:rsid w:val="00E0273E"/>
    <w:rsid w:val="00E26932"/>
    <w:rsid w:val="00E64BE9"/>
    <w:rsid w:val="00E71162"/>
    <w:rsid w:val="00E74F9C"/>
    <w:rsid w:val="00E9149D"/>
    <w:rsid w:val="00EE765A"/>
    <w:rsid w:val="00F10403"/>
    <w:rsid w:val="00F113BF"/>
    <w:rsid w:val="00F32925"/>
    <w:rsid w:val="00F43E3A"/>
    <w:rsid w:val="00F67226"/>
    <w:rsid w:val="00F703D7"/>
    <w:rsid w:val="00F843CD"/>
    <w:rsid w:val="00FA4065"/>
    <w:rsid w:val="00FC59E5"/>
    <w:rsid w:val="00FD7D15"/>
    <w:rsid w:val="00FE22CA"/>
    <w:rsid w:val="00FF52BE"/>
    <w:rsid w:val="00FF5D10"/>
    <w:rsid w:val="00FF5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1C1DC4"/>
  <w15:docId w15:val="{A04886A2-8F03-8A44-86DD-5E30E50AB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301C"/>
    <w:rPr>
      <w:rFonts w:ascii="宋体" w:eastAsia="宋体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5B301C"/>
    <w:rPr>
      <w:rFonts w:ascii="宋体"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宋体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F5DC227-E90F-3A48-82FD-B00F807AF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957</Words>
  <Characters>5458</Characters>
  <Application>Microsoft Office Word</Application>
  <DocSecurity>0</DocSecurity>
  <Lines>45</Lines>
  <Paragraphs>12</Paragraphs>
  <ScaleCrop>false</ScaleCrop>
  <Company/>
  <LinksUpToDate>false</LinksUpToDate>
  <CharactersWithSpaces>6403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刘丽萍</dc:creator>
  <cp:keywords/>
  <dc:description/>
  <cp:lastModifiedBy>赵 旭炜</cp:lastModifiedBy>
  <cp:revision>203</cp:revision>
  <cp:lastPrinted>2017-12-14T07:29:00Z</cp:lastPrinted>
  <dcterms:created xsi:type="dcterms:W3CDTF">2017-12-08T02:32:00Z</dcterms:created>
  <dcterms:modified xsi:type="dcterms:W3CDTF">2021-05-28T08:03:00Z</dcterms:modified>
</cp:coreProperties>
</file>